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42" w:rsidRPr="00C90971" w:rsidRDefault="009A2742" w:rsidP="00BE4683">
      <w:pPr>
        <w:ind w:left="4962"/>
      </w:pPr>
      <w:r w:rsidRPr="00C90971">
        <w:tab/>
        <w:t>УТВЕРЖДЕНО</w:t>
      </w:r>
    </w:p>
    <w:p w:rsidR="009A2742" w:rsidRPr="00C90971" w:rsidRDefault="009A2742" w:rsidP="00BE4683">
      <w:pPr>
        <w:ind w:left="4962"/>
      </w:pPr>
      <w:r w:rsidRPr="00C90971">
        <w:t xml:space="preserve">Постановлением администрации </w:t>
      </w:r>
    </w:p>
    <w:p w:rsidR="009A2742" w:rsidRPr="00C90971" w:rsidRDefault="009A2742" w:rsidP="00BE4683">
      <w:pPr>
        <w:ind w:left="4962"/>
      </w:pPr>
      <w:r w:rsidRPr="00C90971">
        <w:t>ЗАТО г. Железногорск Красноярского края</w:t>
      </w:r>
    </w:p>
    <w:p w:rsidR="009A2742" w:rsidRPr="00C90971" w:rsidRDefault="009A2742" w:rsidP="00BE4683">
      <w:pPr>
        <w:ind w:left="4962"/>
      </w:pPr>
      <w:r w:rsidRPr="00C90971">
        <w:t>от «</w:t>
      </w:r>
      <w:r w:rsidR="00D00113">
        <w:t>25</w:t>
      </w:r>
      <w:r w:rsidRPr="00C90971">
        <w:t xml:space="preserve">» </w:t>
      </w:r>
      <w:r w:rsidR="00D00113">
        <w:t>декабря</w:t>
      </w:r>
      <w:r w:rsidRPr="00C90971">
        <w:t xml:space="preserve"> 202</w:t>
      </w:r>
      <w:r w:rsidR="00A25C5B">
        <w:t>4</w:t>
      </w:r>
      <w:r w:rsidRPr="00C90971">
        <w:t xml:space="preserve"> года</w:t>
      </w:r>
    </w:p>
    <w:p w:rsidR="009A2742" w:rsidRPr="00C90971" w:rsidRDefault="009A2742" w:rsidP="00BE4683">
      <w:pPr>
        <w:ind w:left="4962"/>
      </w:pPr>
      <w:r w:rsidRPr="00C90971">
        <w:t xml:space="preserve">№ </w:t>
      </w:r>
      <w:r w:rsidR="00D00113">
        <w:t>2592</w:t>
      </w:r>
    </w:p>
    <w:p w:rsidR="009A2742" w:rsidRPr="00C90971" w:rsidRDefault="009A2742" w:rsidP="009C6F02">
      <w:pPr>
        <w:pStyle w:val="ac"/>
        <w:spacing w:after="240" w:line="480" w:lineRule="auto"/>
        <w:jc w:val="center"/>
      </w:pPr>
    </w:p>
    <w:p w:rsidR="009A2742" w:rsidRPr="00C90971" w:rsidRDefault="009A2742" w:rsidP="009C6F02">
      <w:pPr>
        <w:tabs>
          <w:tab w:val="left" w:pos="5310"/>
        </w:tabs>
      </w:pPr>
    </w:p>
    <w:p w:rsidR="009A2742" w:rsidRPr="00C90971" w:rsidRDefault="009A2742" w:rsidP="00AA25E5">
      <w:pPr>
        <w:ind w:firstLine="567"/>
        <w:jc w:val="both"/>
      </w:pPr>
    </w:p>
    <w:p w:rsidR="009A2742" w:rsidRPr="00C90971" w:rsidRDefault="009A2742" w:rsidP="00AA25E5">
      <w:pPr>
        <w:ind w:firstLine="567"/>
        <w:jc w:val="both"/>
      </w:pPr>
    </w:p>
    <w:p w:rsidR="009A2742" w:rsidRPr="00C90971" w:rsidRDefault="009A2742" w:rsidP="00AA25E5">
      <w:pPr>
        <w:ind w:firstLine="567"/>
        <w:jc w:val="both"/>
      </w:pPr>
    </w:p>
    <w:p w:rsidR="009A2742" w:rsidRPr="00C90971" w:rsidRDefault="009A2742" w:rsidP="00AA25E5">
      <w:pPr>
        <w:ind w:left="709" w:hanging="142"/>
        <w:jc w:val="both"/>
      </w:pPr>
    </w:p>
    <w:p w:rsidR="009A2742" w:rsidRPr="00C90971" w:rsidRDefault="009A2742" w:rsidP="00AA25E5">
      <w:pPr>
        <w:ind w:left="709" w:hanging="142"/>
        <w:jc w:val="both"/>
      </w:pPr>
    </w:p>
    <w:p w:rsidR="009A2742" w:rsidRPr="00C90971" w:rsidRDefault="009A2742" w:rsidP="00AA25E5">
      <w:pPr>
        <w:ind w:firstLine="567"/>
        <w:jc w:val="both"/>
      </w:pPr>
    </w:p>
    <w:p w:rsidR="009A2742" w:rsidRPr="00C90971" w:rsidRDefault="009A2742" w:rsidP="00AA25E5">
      <w:pPr>
        <w:ind w:firstLine="567"/>
        <w:jc w:val="both"/>
      </w:pPr>
    </w:p>
    <w:p w:rsidR="009A2742" w:rsidRPr="00C90971" w:rsidRDefault="009A2742" w:rsidP="009C6F02">
      <w:pPr>
        <w:widowControl w:val="0"/>
        <w:autoSpaceDE w:val="0"/>
        <w:autoSpaceDN w:val="0"/>
        <w:adjustRightInd w:val="0"/>
        <w:jc w:val="center"/>
        <w:rPr>
          <w:b/>
          <w:sz w:val="36"/>
          <w:szCs w:val="36"/>
        </w:rPr>
      </w:pPr>
      <w:r w:rsidRPr="00C90971">
        <w:rPr>
          <w:b/>
          <w:sz w:val="36"/>
          <w:szCs w:val="36"/>
        </w:rPr>
        <w:t>ПОЛОЖЕНИЕ</w:t>
      </w:r>
    </w:p>
    <w:p w:rsidR="009A2742" w:rsidRPr="00C90971" w:rsidRDefault="009A2742" w:rsidP="009C6F02">
      <w:pPr>
        <w:widowControl w:val="0"/>
        <w:autoSpaceDE w:val="0"/>
        <w:autoSpaceDN w:val="0"/>
        <w:adjustRightInd w:val="0"/>
        <w:jc w:val="center"/>
        <w:rPr>
          <w:b/>
          <w:sz w:val="36"/>
          <w:szCs w:val="36"/>
        </w:rPr>
      </w:pPr>
    </w:p>
    <w:p w:rsidR="009A2742" w:rsidRPr="00C90971" w:rsidRDefault="009A2742" w:rsidP="009C6F02">
      <w:pPr>
        <w:widowControl w:val="0"/>
        <w:autoSpaceDE w:val="0"/>
        <w:autoSpaceDN w:val="0"/>
        <w:adjustRightInd w:val="0"/>
        <w:jc w:val="center"/>
        <w:rPr>
          <w:b/>
          <w:sz w:val="36"/>
          <w:szCs w:val="36"/>
        </w:rPr>
      </w:pPr>
      <w:r w:rsidRPr="00C90971">
        <w:rPr>
          <w:b/>
          <w:sz w:val="36"/>
          <w:szCs w:val="36"/>
        </w:rPr>
        <w:t>о закупке товаров, работ, услуг муниципального бюджетного учреждения</w:t>
      </w:r>
      <w:r w:rsidR="00B91277" w:rsidRPr="00C90971">
        <w:rPr>
          <w:b/>
          <w:sz w:val="36"/>
          <w:szCs w:val="36"/>
        </w:rPr>
        <w:t xml:space="preserve"> культуры</w:t>
      </w:r>
    </w:p>
    <w:p w:rsidR="009A2742" w:rsidRPr="00C90971" w:rsidRDefault="00B91277" w:rsidP="009C6F02">
      <w:pPr>
        <w:widowControl w:val="0"/>
        <w:autoSpaceDE w:val="0"/>
        <w:autoSpaceDN w:val="0"/>
        <w:adjustRightInd w:val="0"/>
        <w:jc w:val="center"/>
        <w:rPr>
          <w:b/>
          <w:sz w:val="36"/>
          <w:szCs w:val="36"/>
        </w:rPr>
      </w:pPr>
      <w:bookmarkStart w:id="0" w:name="_Hlk107824149"/>
      <w:r w:rsidRPr="00C90971">
        <w:rPr>
          <w:b/>
          <w:sz w:val="36"/>
          <w:szCs w:val="36"/>
        </w:rPr>
        <w:t>Театр оперетты</w:t>
      </w:r>
      <w:bookmarkEnd w:id="0"/>
    </w:p>
    <w:p w:rsidR="009A2742" w:rsidRPr="00C90971" w:rsidRDefault="009A2742" w:rsidP="00AA25E5">
      <w:pPr>
        <w:ind w:firstLine="567"/>
        <w:jc w:val="center"/>
        <w:rPr>
          <w:b/>
        </w:rPr>
      </w:pPr>
    </w:p>
    <w:p w:rsidR="009A2742" w:rsidRPr="00C90971" w:rsidRDefault="009A2742" w:rsidP="00AA25E5">
      <w:pPr>
        <w:rPr>
          <w:b/>
        </w:rPr>
      </w:pPr>
    </w:p>
    <w:p w:rsidR="009A2742" w:rsidRPr="00C90971" w:rsidRDefault="009A2742" w:rsidP="00AA25E5">
      <w:pPr>
        <w:ind w:firstLine="567"/>
        <w:jc w:val="center"/>
        <w:rPr>
          <w:b/>
        </w:rPr>
      </w:pPr>
    </w:p>
    <w:p w:rsidR="009A2742" w:rsidRPr="00C90971" w:rsidRDefault="009A2742" w:rsidP="00AA25E5">
      <w:pPr>
        <w:ind w:firstLine="567"/>
        <w:jc w:val="center"/>
        <w:rPr>
          <w:b/>
        </w:rPr>
      </w:pPr>
    </w:p>
    <w:p w:rsidR="009A2742" w:rsidRPr="00C90971" w:rsidRDefault="009A2742" w:rsidP="00AA25E5">
      <w:pPr>
        <w:ind w:firstLine="567"/>
        <w:jc w:val="center"/>
        <w:rPr>
          <w:b/>
        </w:rPr>
      </w:pPr>
    </w:p>
    <w:p w:rsidR="009A2742" w:rsidRPr="00C90971" w:rsidRDefault="009A2742" w:rsidP="00AA25E5">
      <w:pPr>
        <w:ind w:firstLine="567"/>
        <w:jc w:val="center"/>
        <w:rPr>
          <w:b/>
        </w:rPr>
      </w:pPr>
    </w:p>
    <w:p w:rsidR="009A2742" w:rsidRPr="00C90971" w:rsidRDefault="009A2742" w:rsidP="00AA25E5">
      <w:pPr>
        <w:ind w:firstLine="567"/>
        <w:jc w:val="cente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AA25E5">
      <w:pPr>
        <w:rPr>
          <w:b/>
        </w:rPr>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pPr>
    </w:p>
    <w:p w:rsidR="009A2742" w:rsidRPr="00C90971" w:rsidRDefault="009A2742" w:rsidP="009C6F02">
      <w:pPr>
        <w:widowControl w:val="0"/>
        <w:autoSpaceDE w:val="0"/>
        <w:autoSpaceDN w:val="0"/>
        <w:adjustRightInd w:val="0"/>
        <w:jc w:val="center"/>
      </w:pPr>
      <w:r w:rsidRPr="00C90971">
        <w:t>г. Железногорск, Красноярский край</w:t>
      </w:r>
    </w:p>
    <w:p w:rsidR="009A2742" w:rsidRPr="00C90971" w:rsidRDefault="009A2742" w:rsidP="009C6F02">
      <w:pPr>
        <w:widowControl w:val="0"/>
        <w:autoSpaceDE w:val="0"/>
        <w:autoSpaceDN w:val="0"/>
        <w:adjustRightInd w:val="0"/>
        <w:ind w:firstLine="540"/>
        <w:jc w:val="both"/>
      </w:pPr>
    </w:p>
    <w:p w:rsidR="009A2742" w:rsidRPr="00C90971" w:rsidRDefault="009A2742" w:rsidP="000A466E">
      <w:pPr>
        <w:widowControl w:val="0"/>
        <w:autoSpaceDE w:val="0"/>
        <w:autoSpaceDN w:val="0"/>
        <w:adjustRightInd w:val="0"/>
        <w:jc w:val="center"/>
      </w:pPr>
      <w:r w:rsidRPr="00C90971">
        <w:t>202</w:t>
      </w:r>
      <w:r w:rsidR="00A25C5B">
        <w:t>4</w:t>
      </w:r>
      <w:r w:rsidRPr="00C90971">
        <w:t xml:space="preserve"> год</w:t>
      </w:r>
      <w:bookmarkStart w:id="1" w:name="__RefHeading__173_2018128844"/>
      <w:bookmarkEnd w:id="1"/>
    </w:p>
    <w:p w:rsidR="009A2742" w:rsidRPr="00C90971" w:rsidRDefault="009A2742" w:rsidP="000A466E">
      <w:pPr>
        <w:jc w:val="center"/>
        <w:rPr>
          <w:b/>
          <w:lang w:eastAsia="ru-RU"/>
        </w:rPr>
      </w:pPr>
      <w:r w:rsidRPr="00C90971">
        <w:rPr>
          <w:b/>
          <w:lang w:eastAsia="ru-RU"/>
        </w:rPr>
        <w:lastRenderedPageBreak/>
        <w:t>Содержание:</w:t>
      </w:r>
    </w:p>
    <w:p w:rsidR="009A2742" w:rsidRPr="00C90971" w:rsidRDefault="009A2742" w:rsidP="000A466E">
      <w:pPr>
        <w:tabs>
          <w:tab w:val="right" w:leader="dot" w:pos="9356"/>
        </w:tabs>
        <w:jc w:val="both"/>
        <w:rPr>
          <w:b/>
          <w:noProof/>
          <w:lang w:eastAsia="ru-RU"/>
        </w:rPr>
      </w:pPr>
    </w:p>
    <w:tbl>
      <w:tblPr>
        <w:tblW w:w="4888" w:type="pct"/>
        <w:tblInd w:w="107" w:type="dxa"/>
        <w:tblLook w:val="00A0"/>
      </w:tblPr>
      <w:tblGrid>
        <w:gridCol w:w="9077"/>
        <w:gridCol w:w="500"/>
      </w:tblGrid>
      <w:tr w:rsidR="00C90971" w:rsidRPr="00C90971" w:rsidTr="00F530D6">
        <w:tc>
          <w:tcPr>
            <w:tcW w:w="4739" w:type="pct"/>
          </w:tcPr>
          <w:p w:rsidR="009A2742" w:rsidRPr="00C90971" w:rsidRDefault="009A2742" w:rsidP="000A466E">
            <w:pPr>
              <w:jc w:val="both"/>
              <w:rPr>
                <w:b/>
              </w:rPr>
            </w:pPr>
            <w:r w:rsidRPr="00C90971">
              <w:rPr>
                <w:b/>
              </w:rPr>
              <w:t>1. Общие положения</w:t>
            </w:r>
          </w:p>
        </w:tc>
        <w:tc>
          <w:tcPr>
            <w:tcW w:w="261" w:type="pct"/>
          </w:tcPr>
          <w:p w:rsidR="009A2742" w:rsidRPr="00C90971" w:rsidRDefault="009A2742" w:rsidP="000A466E">
            <w:pPr>
              <w:jc w:val="right"/>
              <w:rPr>
                <w:b/>
              </w:rPr>
            </w:pPr>
            <w:r w:rsidRPr="00C90971">
              <w:rPr>
                <w:b/>
              </w:rPr>
              <w:t>3</w:t>
            </w:r>
          </w:p>
        </w:tc>
      </w:tr>
      <w:tr w:rsidR="00C90971" w:rsidRPr="00C90971" w:rsidTr="00F530D6">
        <w:tc>
          <w:tcPr>
            <w:tcW w:w="4739" w:type="pct"/>
          </w:tcPr>
          <w:p w:rsidR="009A2742" w:rsidRPr="00C90971" w:rsidRDefault="009A2742" w:rsidP="000A466E">
            <w:pPr>
              <w:jc w:val="both"/>
              <w:rPr>
                <w:b/>
              </w:rPr>
            </w:pPr>
            <w:r w:rsidRPr="00C90971">
              <w:rPr>
                <w:b/>
              </w:rPr>
              <w:t>1.1. Предмет и цели регулирования</w:t>
            </w:r>
          </w:p>
        </w:tc>
        <w:tc>
          <w:tcPr>
            <w:tcW w:w="261" w:type="pct"/>
          </w:tcPr>
          <w:p w:rsidR="009A2742" w:rsidRPr="00C90971" w:rsidRDefault="009A2742" w:rsidP="000A466E">
            <w:pPr>
              <w:jc w:val="right"/>
              <w:rPr>
                <w:b/>
              </w:rPr>
            </w:pPr>
            <w:r w:rsidRPr="00C90971">
              <w:rPr>
                <w:b/>
              </w:rPr>
              <w:t>3</w:t>
            </w:r>
          </w:p>
        </w:tc>
      </w:tr>
      <w:tr w:rsidR="00C90971" w:rsidRPr="00C90971" w:rsidTr="00F530D6">
        <w:tc>
          <w:tcPr>
            <w:tcW w:w="4739" w:type="pct"/>
          </w:tcPr>
          <w:p w:rsidR="009A2742" w:rsidRPr="00C90971" w:rsidRDefault="009A2742" w:rsidP="000A466E">
            <w:pPr>
              <w:keepNext/>
              <w:tabs>
                <w:tab w:val="left" w:pos="993"/>
              </w:tabs>
              <w:jc w:val="both"/>
              <w:outlineLvl w:val="1"/>
              <w:rPr>
                <w:b/>
                <w:bCs/>
                <w:i/>
                <w:iCs/>
                <w:lang w:eastAsia="en-US"/>
              </w:rPr>
            </w:pPr>
            <w:r w:rsidRPr="00C90971">
              <w:rPr>
                <w:b/>
                <w:bCs/>
                <w:iCs/>
              </w:rPr>
              <w:t>1.2. Термины и определения</w:t>
            </w:r>
          </w:p>
        </w:tc>
        <w:tc>
          <w:tcPr>
            <w:tcW w:w="261" w:type="pct"/>
          </w:tcPr>
          <w:p w:rsidR="009A2742" w:rsidRPr="00C90971" w:rsidRDefault="009A2742" w:rsidP="000A466E">
            <w:pPr>
              <w:jc w:val="right"/>
              <w:rPr>
                <w:b/>
              </w:rPr>
            </w:pPr>
            <w:r w:rsidRPr="00C90971">
              <w:rPr>
                <w:b/>
              </w:rPr>
              <w:t>4</w:t>
            </w:r>
          </w:p>
        </w:tc>
      </w:tr>
      <w:tr w:rsidR="00C90971" w:rsidRPr="00C90971" w:rsidTr="00F530D6">
        <w:tc>
          <w:tcPr>
            <w:tcW w:w="4739" w:type="pct"/>
          </w:tcPr>
          <w:p w:rsidR="009A2742" w:rsidRPr="00C90971" w:rsidRDefault="009A2742" w:rsidP="000A466E">
            <w:pPr>
              <w:keepNext/>
              <w:tabs>
                <w:tab w:val="left" w:pos="993"/>
              </w:tabs>
              <w:jc w:val="both"/>
              <w:outlineLvl w:val="1"/>
              <w:rPr>
                <w:b/>
                <w:bCs/>
                <w:iCs/>
              </w:rPr>
            </w:pPr>
            <w:r w:rsidRPr="00C90971">
              <w:rPr>
                <w:b/>
                <w:bCs/>
                <w:iCs/>
              </w:rPr>
              <w:t>1.3. Комиссия по осуществлению закупок</w:t>
            </w:r>
          </w:p>
        </w:tc>
        <w:tc>
          <w:tcPr>
            <w:tcW w:w="261" w:type="pct"/>
          </w:tcPr>
          <w:p w:rsidR="009A2742" w:rsidRPr="00C90971" w:rsidRDefault="009A2742" w:rsidP="000A466E">
            <w:pPr>
              <w:jc w:val="right"/>
              <w:rPr>
                <w:b/>
              </w:rPr>
            </w:pPr>
            <w:r w:rsidRPr="00C90971">
              <w:rPr>
                <w:b/>
              </w:rPr>
              <w:t>7</w:t>
            </w:r>
          </w:p>
        </w:tc>
      </w:tr>
      <w:tr w:rsidR="00C90971" w:rsidRPr="00C90971" w:rsidTr="00F530D6">
        <w:tc>
          <w:tcPr>
            <w:tcW w:w="4739" w:type="pct"/>
          </w:tcPr>
          <w:p w:rsidR="009A2742" w:rsidRPr="00C90971" w:rsidRDefault="009A2742" w:rsidP="000A466E">
            <w:pPr>
              <w:keepNext/>
              <w:tabs>
                <w:tab w:val="left" w:pos="993"/>
              </w:tabs>
              <w:jc w:val="both"/>
              <w:outlineLvl w:val="1"/>
              <w:rPr>
                <w:b/>
                <w:bCs/>
                <w:iCs/>
              </w:rPr>
            </w:pPr>
            <w:r w:rsidRPr="00C90971">
              <w:rPr>
                <w:b/>
                <w:bCs/>
                <w:iCs/>
              </w:rPr>
              <w:t>1.4. Требования к участникам закупки</w:t>
            </w:r>
          </w:p>
        </w:tc>
        <w:tc>
          <w:tcPr>
            <w:tcW w:w="261" w:type="pct"/>
          </w:tcPr>
          <w:p w:rsidR="009A2742" w:rsidRPr="00C90971" w:rsidRDefault="009A2742" w:rsidP="000A466E">
            <w:pPr>
              <w:jc w:val="right"/>
              <w:rPr>
                <w:b/>
              </w:rPr>
            </w:pPr>
            <w:r w:rsidRPr="00C90971">
              <w:rPr>
                <w:b/>
              </w:rPr>
              <w:t>7</w:t>
            </w:r>
          </w:p>
        </w:tc>
      </w:tr>
      <w:tr w:rsidR="00C90971" w:rsidRPr="00C90971" w:rsidTr="00F530D6">
        <w:tc>
          <w:tcPr>
            <w:tcW w:w="4739" w:type="pct"/>
          </w:tcPr>
          <w:p w:rsidR="009A2742" w:rsidRPr="00C90971" w:rsidRDefault="009A2742" w:rsidP="000A466E">
            <w:pPr>
              <w:jc w:val="both"/>
              <w:rPr>
                <w:b/>
              </w:rPr>
            </w:pPr>
            <w:r w:rsidRPr="00C90971">
              <w:rPr>
                <w:b/>
              </w:rPr>
              <w:t>2. Информационное обеспечение закупок</w:t>
            </w:r>
          </w:p>
        </w:tc>
        <w:tc>
          <w:tcPr>
            <w:tcW w:w="261" w:type="pct"/>
          </w:tcPr>
          <w:p w:rsidR="009A2742" w:rsidRPr="00C90971" w:rsidRDefault="009A2742" w:rsidP="000A466E">
            <w:pPr>
              <w:jc w:val="right"/>
              <w:rPr>
                <w:b/>
              </w:rPr>
            </w:pPr>
            <w:r w:rsidRPr="00C90971">
              <w:rPr>
                <w:b/>
              </w:rPr>
              <w:t>9</w:t>
            </w:r>
          </w:p>
        </w:tc>
      </w:tr>
      <w:tr w:rsidR="00C90971" w:rsidRPr="00C90971" w:rsidTr="00F530D6">
        <w:tc>
          <w:tcPr>
            <w:tcW w:w="4739" w:type="pct"/>
          </w:tcPr>
          <w:p w:rsidR="009A2742" w:rsidRPr="00C90971" w:rsidRDefault="009A2742" w:rsidP="000A466E">
            <w:pPr>
              <w:jc w:val="both"/>
              <w:rPr>
                <w:b/>
              </w:rPr>
            </w:pPr>
            <w:r w:rsidRPr="00C90971">
              <w:rPr>
                <w:b/>
              </w:rPr>
              <w:t>3. Организация проведения закупок</w:t>
            </w:r>
          </w:p>
        </w:tc>
        <w:tc>
          <w:tcPr>
            <w:tcW w:w="261" w:type="pct"/>
          </w:tcPr>
          <w:p w:rsidR="009A2742" w:rsidRPr="00C90971" w:rsidRDefault="009A2742" w:rsidP="000A466E">
            <w:pPr>
              <w:jc w:val="right"/>
              <w:rPr>
                <w:b/>
              </w:rPr>
            </w:pPr>
            <w:r w:rsidRPr="00C90971">
              <w:rPr>
                <w:b/>
              </w:rPr>
              <w:t>9</w:t>
            </w:r>
          </w:p>
        </w:tc>
      </w:tr>
      <w:tr w:rsidR="00C90971" w:rsidRPr="00C90971" w:rsidTr="00F530D6">
        <w:tc>
          <w:tcPr>
            <w:tcW w:w="4739" w:type="pct"/>
          </w:tcPr>
          <w:p w:rsidR="009A2742" w:rsidRPr="00C90971" w:rsidRDefault="009A2742" w:rsidP="000A466E">
            <w:pPr>
              <w:jc w:val="both"/>
              <w:rPr>
                <w:b/>
              </w:rPr>
            </w:pPr>
            <w:r w:rsidRPr="00C90971">
              <w:rPr>
                <w:b/>
              </w:rPr>
              <w:t>4. Способы закупок</w:t>
            </w:r>
          </w:p>
        </w:tc>
        <w:tc>
          <w:tcPr>
            <w:tcW w:w="261" w:type="pct"/>
          </w:tcPr>
          <w:p w:rsidR="009A2742" w:rsidRPr="00C90971" w:rsidRDefault="009A2742" w:rsidP="000A466E">
            <w:pPr>
              <w:jc w:val="right"/>
              <w:rPr>
                <w:b/>
              </w:rPr>
            </w:pPr>
            <w:r w:rsidRPr="00C90971">
              <w:rPr>
                <w:b/>
              </w:rPr>
              <w:t>9</w:t>
            </w:r>
          </w:p>
        </w:tc>
      </w:tr>
      <w:tr w:rsidR="00C90971" w:rsidRPr="00C90971" w:rsidTr="00F530D6">
        <w:tc>
          <w:tcPr>
            <w:tcW w:w="4739" w:type="pct"/>
          </w:tcPr>
          <w:p w:rsidR="009A2742" w:rsidRPr="00C90971" w:rsidRDefault="009A2742" w:rsidP="000A466E">
            <w:pPr>
              <w:jc w:val="both"/>
              <w:rPr>
                <w:b/>
              </w:rPr>
            </w:pPr>
            <w:r w:rsidRPr="00C90971">
              <w:rPr>
                <w:b/>
              </w:rPr>
              <w:t>5. Конкурентные способы закупок</w:t>
            </w:r>
          </w:p>
        </w:tc>
        <w:tc>
          <w:tcPr>
            <w:tcW w:w="261" w:type="pct"/>
          </w:tcPr>
          <w:p w:rsidR="009A2742" w:rsidRPr="00C90971" w:rsidRDefault="009A2742" w:rsidP="000A466E">
            <w:pPr>
              <w:jc w:val="right"/>
              <w:rPr>
                <w:b/>
              </w:rPr>
            </w:pPr>
            <w:r w:rsidRPr="00C90971">
              <w:rPr>
                <w:b/>
              </w:rPr>
              <w:t>11</w:t>
            </w:r>
          </w:p>
        </w:tc>
      </w:tr>
      <w:tr w:rsidR="00C90971" w:rsidRPr="00C90971" w:rsidTr="00F530D6">
        <w:tc>
          <w:tcPr>
            <w:tcW w:w="4739" w:type="pct"/>
          </w:tcPr>
          <w:p w:rsidR="009A2742" w:rsidRPr="00C90971" w:rsidRDefault="009A2742" w:rsidP="000A466E">
            <w:pPr>
              <w:keepNext/>
              <w:jc w:val="both"/>
              <w:outlineLvl w:val="1"/>
              <w:rPr>
                <w:b/>
                <w:bCs/>
                <w:iCs/>
              </w:rPr>
            </w:pPr>
            <w:r w:rsidRPr="00C90971">
              <w:rPr>
                <w:b/>
                <w:bCs/>
                <w:iCs/>
              </w:rPr>
              <w:t>5.1. Общие положения о проведении конкурентных закупок</w:t>
            </w:r>
          </w:p>
          <w:p w:rsidR="009A2742" w:rsidRPr="00C90971" w:rsidRDefault="009A2742" w:rsidP="000A466E">
            <w:pPr>
              <w:keepNext/>
              <w:tabs>
                <w:tab w:val="left" w:pos="1134"/>
              </w:tabs>
              <w:jc w:val="both"/>
              <w:outlineLvl w:val="1"/>
              <w:rPr>
                <w:b/>
                <w:bCs/>
                <w:iCs/>
              </w:rPr>
            </w:pPr>
            <w:r w:rsidRPr="00C90971">
              <w:rPr>
                <w:b/>
                <w:bCs/>
                <w:iCs/>
              </w:rPr>
              <w:t>5.2. Извещение о проведении торгов</w:t>
            </w:r>
          </w:p>
          <w:p w:rsidR="009A2742" w:rsidRPr="00C90971" w:rsidRDefault="009A2742" w:rsidP="000A466E">
            <w:pPr>
              <w:keepNext/>
              <w:jc w:val="both"/>
              <w:outlineLvl w:val="1"/>
              <w:rPr>
                <w:b/>
                <w:bCs/>
                <w:iCs/>
              </w:rPr>
            </w:pPr>
            <w:r w:rsidRPr="00C90971">
              <w:rPr>
                <w:b/>
                <w:bCs/>
                <w:iCs/>
              </w:rPr>
              <w:t>5.3. Порядок проведения конкурса</w:t>
            </w:r>
          </w:p>
          <w:p w:rsidR="009A2742" w:rsidRPr="00C90971" w:rsidRDefault="009A2742" w:rsidP="000A466E">
            <w:pPr>
              <w:jc w:val="both"/>
              <w:rPr>
                <w:b/>
              </w:rPr>
            </w:pPr>
            <w:r w:rsidRPr="00C90971">
              <w:rPr>
                <w:b/>
              </w:rPr>
              <w:t>5.4. Порядок проведения аукциона</w:t>
            </w:r>
          </w:p>
        </w:tc>
        <w:tc>
          <w:tcPr>
            <w:tcW w:w="261" w:type="pct"/>
          </w:tcPr>
          <w:p w:rsidR="009A2742" w:rsidRPr="00C90971" w:rsidRDefault="009A2742" w:rsidP="000A466E">
            <w:pPr>
              <w:jc w:val="right"/>
              <w:rPr>
                <w:b/>
              </w:rPr>
            </w:pPr>
            <w:r w:rsidRPr="00C90971">
              <w:rPr>
                <w:b/>
              </w:rPr>
              <w:t>11</w:t>
            </w:r>
          </w:p>
          <w:p w:rsidR="009A2742" w:rsidRPr="00C90971" w:rsidRDefault="009A2742" w:rsidP="000A466E">
            <w:pPr>
              <w:jc w:val="right"/>
              <w:rPr>
                <w:b/>
              </w:rPr>
            </w:pPr>
            <w:r w:rsidRPr="00C90971">
              <w:rPr>
                <w:b/>
              </w:rPr>
              <w:t>13</w:t>
            </w:r>
          </w:p>
          <w:p w:rsidR="009A2742" w:rsidRPr="00C90971" w:rsidRDefault="009A2742" w:rsidP="000A466E">
            <w:pPr>
              <w:jc w:val="right"/>
              <w:rPr>
                <w:b/>
              </w:rPr>
            </w:pPr>
            <w:r w:rsidRPr="00C90971">
              <w:rPr>
                <w:b/>
              </w:rPr>
              <w:t>14</w:t>
            </w:r>
          </w:p>
          <w:p w:rsidR="009A2742" w:rsidRPr="00C90971" w:rsidRDefault="009A2742" w:rsidP="000A466E">
            <w:pPr>
              <w:jc w:val="right"/>
              <w:rPr>
                <w:b/>
              </w:rPr>
            </w:pPr>
            <w:r w:rsidRPr="00C90971">
              <w:rPr>
                <w:b/>
              </w:rPr>
              <w:t>20</w:t>
            </w:r>
          </w:p>
        </w:tc>
      </w:tr>
      <w:tr w:rsidR="00C90971" w:rsidRPr="00C90971" w:rsidTr="00F530D6">
        <w:tc>
          <w:tcPr>
            <w:tcW w:w="4739" w:type="pct"/>
          </w:tcPr>
          <w:p w:rsidR="009A2742" w:rsidRPr="00C90971" w:rsidRDefault="009A2742" w:rsidP="000A466E">
            <w:pPr>
              <w:keepNext/>
              <w:jc w:val="both"/>
              <w:outlineLvl w:val="1"/>
              <w:rPr>
                <w:b/>
                <w:bCs/>
                <w:iCs/>
              </w:rPr>
            </w:pPr>
            <w:r w:rsidRPr="00C90971">
              <w:rPr>
                <w:b/>
                <w:bCs/>
                <w:iCs/>
              </w:rPr>
              <w:t>5.5. Закупки путем проведения запросов предложений</w:t>
            </w:r>
          </w:p>
        </w:tc>
        <w:tc>
          <w:tcPr>
            <w:tcW w:w="261" w:type="pct"/>
          </w:tcPr>
          <w:p w:rsidR="009A2742" w:rsidRPr="00C90971" w:rsidRDefault="009A2742" w:rsidP="000A466E">
            <w:pPr>
              <w:jc w:val="right"/>
              <w:rPr>
                <w:b/>
              </w:rPr>
            </w:pPr>
            <w:r w:rsidRPr="00C90971">
              <w:rPr>
                <w:b/>
              </w:rPr>
              <w:t>23</w:t>
            </w:r>
          </w:p>
        </w:tc>
      </w:tr>
      <w:tr w:rsidR="00C90971" w:rsidRPr="00C90971" w:rsidTr="00F530D6">
        <w:tc>
          <w:tcPr>
            <w:tcW w:w="4739" w:type="pct"/>
          </w:tcPr>
          <w:p w:rsidR="009A2742" w:rsidRPr="00C90971" w:rsidRDefault="009A2742" w:rsidP="000A466E">
            <w:pPr>
              <w:keepNext/>
              <w:jc w:val="both"/>
              <w:outlineLvl w:val="0"/>
              <w:rPr>
                <w:rFonts w:ascii="Cambria" w:hAnsi="Cambria" w:cs="Cambria"/>
                <w:bCs/>
                <w:kern w:val="2"/>
                <w:sz w:val="32"/>
                <w:szCs w:val="32"/>
                <w:lang w:eastAsia="en-US"/>
              </w:rPr>
            </w:pPr>
            <w:r w:rsidRPr="00C90971">
              <w:rPr>
                <w:b/>
                <w:bCs/>
                <w:kern w:val="2"/>
              </w:rPr>
              <w:t>5.6. Закупки путем проведения запроса котировок</w:t>
            </w:r>
          </w:p>
        </w:tc>
        <w:tc>
          <w:tcPr>
            <w:tcW w:w="261" w:type="pct"/>
          </w:tcPr>
          <w:p w:rsidR="009A2742" w:rsidRPr="00C90971" w:rsidRDefault="009A2742" w:rsidP="000A466E">
            <w:pPr>
              <w:jc w:val="right"/>
              <w:rPr>
                <w:b/>
              </w:rPr>
            </w:pPr>
            <w:r w:rsidRPr="00C90971">
              <w:rPr>
                <w:b/>
              </w:rPr>
              <w:t>28</w:t>
            </w:r>
          </w:p>
        </w:tc>
      </w:tr>
      <w:tr w:rsidR="00C90971" w:rsidRPr="00C90971" w:rsidTr="00F530D6">
        <w:tc>
          <w:tcPr>
            <w:tcW w:w="4739" w:type="pct"/>
          </w:tcPr>
          <w:p w:rsidR="009A2742" w:rsidRPr="00C90971" w:rsidRDefault="009A2742" w:rsidP="000A466E">
            <w:pPr>
              <w:jc w:val="both"/>
              <w:rPr>
                <w:b/>
              </w:rPr>
            </w:pPr>
            <w:r w:rsidRPr="00C90971">
              <w:rPr>
                <w:b/>
              </w:rPr>
              <w:t>6. Неконкурентные способы закупок</w:t>
            </w:r>
          </w:p>
        </w:tc>
        <w:tc>
          <w:tcPr>
            <w:tcW w:w="261" w:type="pct"/>
          </w:tcPr>
          <w:p w:rsidR="009A2742" w:rsidRPr="00C90971" w:rsidRDefault="009A2742" w:rsidP="000A466E">
            <w:pPr>
              <w:jc w:val="right"/>
              <w:rPr>
                <w:b/>
              </w:rPr>
            </w:pPr>
            <w:r w:rsidRPr="00C90971">
              <w:rPr>
                <w:b/>
              </w:rPr>
              <w:t>30</w:t>
            </w:r>
          </w:p>
        </w:tc>
      </w:tr>
      <w:tr w:rsidR="00C90971" w:rsidRPr="00C90971" w:rsidTr="00F530D6">
        <w:trPr>
          <w:trHeight w:val="454"/>
        </w:trPr>
        <w:tc>
          <w:tcPr>
            <w:tcW w:w="4739" w:type="pct"/>
          </w:tcPr>
          <w:p w:rsidR="009A2742" w:rsidRPr="00C90971" w:rsidRDefault="009A2742" w:rsidP="000A466E">
            <w:pPr>
              <w:keepNext/>
              <w:jc w:val="both"/>
              <w:outlineLvl w:val="0"/>
              <w:rPr>
                <w:b/>
              </w:rPr>
            </w:pPr>
            <w:r w:rsidRPr="00C90971">
              <w:rPr>
                <w:b/>
                <w:bCs/>
                <w:kern w:val="2"/>
              </w:rPr>
              <w:t>6.1. Закупки путем участия Заказчика процедурах, организуемых продавцами продукции</w:t>
            </w:r>
          </w:p>
        </w:tc>
        <w:tc>
          <w:tcPr>
            <w:tcW w:w="261" w:type="pct"/>
          </w:tcPr>
          <w:p w:rsidR="009A2742" w:rsidRPr="00C90971" w:rsidRDefault="009A2742" w:rsidP="000A466E">
            <w:pPr>
              <w:jc w:val="right"/>
              <w:rPr>
                <w:b/>
              </w:rPr>
            </w:pPr>
          </w:p>
          <w:p w:rsidR="009A2742" w:rsidRPr="00C90971" w:rsidRDefault="009A2742" w:rsidP="000A466E">
            <w:pPr>
              <w:jc w:val="right"/>
              <w:rPr>
                <w:b/>
              </w:rPr>
            </w:pPr>
            <w:r w:rsidRPr="00C90971">
              <w:rPr>
                <w:b/>
              </w:rPr>
              <w:t>30</w:t>
            </w:r>
          </w:p>
        </w:tc>
      </w:tr>
      <w:tr w:rsidR="00C90971" w:rsidRPr="00C90971" w:rsidTr="00F530D6">
        <w:trPr>
          <w:trHeight w:val="291"/>
        </w:trPr>
        <w:tc>
          <w:tcPr>
            <w:tcW w:w="4739" w:type="pct"/>
          </w:tcPr>
          <w:p w:rsidR="009A2742" w:rsidRPr="00C90971" w:rsidRDefault="009A2742" w:rsidP="0042004D">
            <w:pPr>
              <w:tabs>
                <w:tab w:val="left" w:pos="284"/>
              </w:tabs>
              <w:jc w:val="both"/>
              <w:rPr>
                <w:b/>
                <w:bCs/>
                <w:kern w:val="2"/>
              </w:rPr>
            </w:pPr>
            <w:r w:rsidRPr="00C90971">
              <w:rPr>
                <w:b/>
              </w:rPr>
              <w:t>6.2. Закупка с использованием электронного магазина</w:t>
            </w:r>
          </w:p>
        </w:tc>
        <w:tc>
          <w:tcPr>
            <w:tcW w:w="261" w:type="pct"/>
          </w:tcPr>
          <w:p w:rsidR="009A2742" w:rsidRPr="00C90971" w:rsidRDefault="009A2742" w:rsidP="0042004D">
            <w:pPr>
              <w:jc w:val="right"/>
              <w:rPr>
                <w:b/>
              </w:rPr>
            </w:pPr>
            <w:r w:rsidRPr="00C90971">
              <w:rPr>
                <w:b/>
              </w:rPr>
              <w:t>30</w:t>
            </w:r>
          </w:p>
        </w:tc>
      </w:tr>
      <w:tr w:rsidR="00C90971" w:rsidRPr="00C90971" w:rsidTr="00F530D6">
        <w:trPr>
          <w:trHeight w:val="267"/>
        </w:trPr>
        <w:tc>
          <w:tcPr>
            <w:tcW w:w="4739" w:type="pct"/>
          </w:tcPr>
          <w:p w:rsidR="009A2742" w:rsidRPr="00C90971" w:rsidRDefault="009A2742" w:rsidP="0042004D">
            <w:pPr>
              <w:jc w:val="both"/>
              <w:rPr>
                <w:b/>
                <w:bCs/>
                <w:kern w:val="2"/>
              </w:rPr>
            </w:pPr>
            <w:r w:rsidRPr="00C90971">
              <w:rPr>
                <w:b/>
              </w:rPr>
              <w:t>6.3. Закупка у единственного поставщика (исполнителя, подрядчика)</w:t>
            </w:r>
          </w:p>
        </w:tc>
        <w:tc>
          <w:tcPr>
            <w:tcW w:w="261" w:type="pct"/>
          </w:tcPr>
          <w:p w:rsidR="009A2742" w:rsidRPr="00C90971" w:rsidRDefault="009A2742" w:rsidP="000A466E">
            <w:pPr>
              <w:jc w:val="right"/>
              <w:rPr>
                <w:b/>
              </w:rPr>
            </w:pPr>
            <w:r w:rsidRPr="00C90971">
              <w:rPr>
                <w:b/>
              </w:rPr>
              <w:t>31</w:t>
            </w:r>
          </w:p>
        </w:tc>
      </w:tr>
      <w:tr w:rsidR="00C90971" w:rsidRPr="00C90971" w:rsidTr="00F530D6">
        <w:tc>
          <w:tcPr>
            <w:tcW w:w="4739" w:type="pct"/>
          </w:tcPr>
          <w:p w:rsidR="009A2742" w:rsidRPr="00C90971" w:rsidRDefault="009A2742" w:rsidP="000A466E">
            <w:pPr>
              <w:rPr>
                <w:b/>
              </w:rPr>
            </w:pPr>
            <w:r w:rsidRPr="00C90971">
              <w:rPr>
                <w:b/>
              </w:rPr>
              <w:t>7. Особенности проведения закупок</w:t>
            </w:r>
          </w:p>
        </w:tc>
        <w:tc>
          <w:tcPr>
            <w:tcW w:w="261" w:type="pct"/>
          </w:tcPr>
          <w:p w:rsidR="009A2742" w:rsidRPr="00C90971" w:rsidRDefault="009A2742" w:rsidP="000A466E">
            <w:pPr>
              <w:jc w:val="right"/>
              <w:rPr>
                <w:b/>
              </w:rPr>
            </w:pPr>
            <w:r w:rsidRPr="00C90971">
              <w:rPr>
                <w:b/>
              </w:rPr>
              <w:t>35</w:t>
            </w:r>
          </w:p>
        </w:tc>
      </w:tr>
      <w:tr w:rsidR="00C90971" w:rsidRPr="00C90971" w:rsidTr="00F530D6">
        <w:tc>
          <w:tcPr>
            <w:tcW w:w="4739" w:type="pct"/>
          </w:tcPr>
          <w:p w:rsidR="009A2742" w:rsidRPr="00C90971" w:rsidRDefault="009A2742" w:rsidP="000A466E">
            <w:pPr>
              <w:rPr>
                <w:b/>
              </w:rPr>
            </w:pPr>
            <w:r w:rsidRPr="00C90971">
              <w:rPr>
                <w:b/>
              </w:rPr>
              <w:t>7.1. Особенности проведения закупок в электронной форме</w:t>
            </w:r>
          </w:p>
        </w:tc>
        <w:tc>
          <w:tcPr>
            <w:tcW w:w="261" w:type="pct"/>
          </w:tcPr>
          <w:p w:rsidR="009A2742" w:rsidRPr="00C90971" w:rsidRDefault="009A2742" w:rsidP="000A466E">
            <w:pPr>
              <w:jc w:val="right"/>
              <w:rPr>
                <w:b/>
              </w:rPr>
            </w:pPr>
            <w:r w:rsidRPr="00C90971">
              <w:rPr>
                <w:b/>
              </w:rPr>
              <w:t>35</w:t>
            </w:r>
          </w:p>
        </w:tc>
      </w:tr>
      <w:tr w:rsidR="00C90971" w:rsidRPr="00C90971" w:rsidTr="00F530D6">
        <w:tc>
          <w:tcPr>
            <w:tcW w:w="4739" w:type="pct"/>
          </w:tcPr>
          <w:p w:rsidR="009A2742" w:rsidRPr="00C90971" w:rsidRDefault="009A2742" w:rsidP="000A466E">
            <w:pPr>
              <w:keepNext/>
              <w:jc w:val="both"/>
              <w:outlineLvl w:val="0"/>
              <w:rPr>
                <w:b/>
                <w:bCs/>
                <w:kern w:val="2"/>
              </w:rPr>
            </w:pPr>
            <w:r w:rsidRPr="00C90971">
              <w:rPr>
                <w:b/>
                <w:bCs/>
                <w:kern w:val="2"/>
              </w:rPr>
              <w:t>7.2. Особенности проведения многоэтапных закупок</w:t>
            </w:r>
          </w:p>
          <w:p w:rsidR="009A2742" w:rsidRPr="00C90971" w:rsidRDefault="009A2742" w:rsidP="000A466E">
            <w:pPr>
              <w:jc w:val="both"/>
              <w:rPr>
                <w:b/>
              </w:rPr>
            </w:pPr>
            <w:r w:rsidRPr="00C90971">
              <w:rPr>
                <w:b/>
              </w:rPr>
              <w:t>7.3. Особенности проведения закупок закрытом способом</w:t>
            </w:r>
          </w:p>
        </w:tc>
        <w:tc>
          <w:tcPr>
            <w:tcW w:w="261" w:type="pct"/>
          </w:tcPr>
          <w:p w:rsidR="009A2742" w:rsidRPr="00C90971" w:rsidRDefault="009A2742" w:rsidP="000A466E">
            <w:pPr>
              <w:jc w:val="right"/>
              <w:rPr>
                <w:b/>
              </w:rPr>
            </w:pPr>
            <w:r w:rsidRPr="00C90971">
              <w:rPr>
                <w:b/>
              </w:rPr>
              <w:t>36</w:t>
            </w:r>
          </w:p>
          <w:p w:rsidR="009A2742" w:rsidRPr="00C90971" w:rsidRDefault="009A2742" w:rsidP="000A466E">
            <w:pPr>
              <w:jc w:val="right"/>
              <w:rPr>
                <w:b/>
              </w:rPr>
            </w:pPr>
            <w:r w:rsidRPr="00C90971">
              <w:rPr>
                <w:b/>
              </w:rPr>
              <w:t>37</w:t>
            </w:r>
          </w:p>
        </w:tc>
      </w:tr>
      <w:tr w:rsidR="00C90971" w:rsidRPr="00C90971" w:rsidTr="00F530D6">
        <w:tc>
          <w:tcPr>
            <w:tcW w:w="4739" w:type="pct"/>
          </w:tcPr>
          <w:p w:rsidR="009A2742" w:rsidRPr="00C90971" w:rsidRDefault="009A2742" w:rsidP="000A466E">
            <w:pPr>
              <w:jc w:val="both"/>
              <w:rPr>
                <w:b/>
              </w:rPr>
            </w:pPr>
            <w:r w:rsidRPr="00C90971">
              <w:rPr>
                <w:b/>
              </w:rPr>
              <w:t>8. Общие требования к заявке на участие в закупке</w:t>
            </w:r>
          </w:p>
        </w:tc>
        <w:tc>
          <w:tcPr>
            <w:tcW w:w="261" w:type="pct"/>
          </w:tcPr>
          <w:p w:rsidR="009A2742" w:rsidRPr="00C90971" w:rsidRDefault="009A2742" w:rsidP="000A466E">
            <w:pPr>
              <w:jc w:val="right"/>
              <w:rPr>
                <w:b/>
              </w:rPr>
            </w:pPr>
            <w:r w:rsidRPr="00C90971">
              <w:rPr>
                <w:b/>
              </w:rPr>
              <w:t>37</w:t>
            </w:r>
          </w:p>
        </w:tc>
      </w:tr>
      <w:tr w:rsidR="00C90971" w:rsidRPr="00C90971" w:rsidTr="00F530D6">
        <w:tc>
          <w:tcPr>
            <w:tcW w:w="4739" w:type="pct"/>
          </w:tcPr>
          <w:p w:rsidR="009A2742" w:rsidRPr="00C90971" w:rsidRDefault="009A2742" w:rsidP="000A466E">
            <w:pPr>
              <w:jc w:val="both"/>
              <w:rPr>
                <w:b/>
              </w:rPr>
            </w:pPr>
            <w:r w:rsidRPr="00C90971">
              <w:rPr>
                <w:b/>
              </w:rPr>
              <w:t>9. Обеспечение заявок на участие в закупке</w:t>
            </w:r>
          </w:p>
        </w:tc>
        <w:tc>
          <w:tcPr>
            <w:tcW w:w="261" w:type="pct"/>
          </w:tcPr>
          <w:p w:rsidR="009A2742" w:rsidRPr="00C90971" w:rsidRDefault="009A2742" w:rsidP="000A466E">
            <w:pPr>
              <w:jc w:val="right"/>
              <w:rPr>
                <w:b/>
              </w:rPr>
            </w:pPr>
            <w:r w:rsidRPr="00C90971">
              <w:rPr>
                <w:b/>
              </w:rPr>
              <w:t>39</w:t>
            </w:r>
          </w:p>
        </w:tc>
      </w:tr>
      <w:tr w:rsidR="00C90971" w:rsidRPr="00C90971" w:rsidTr="00F530D6">
        <w:tc>
          <w:tcPr>
            <w:tcW w:w="4739" w:type="pct"/>
          </w:tcPr>
          <w:p w:rsidR="009A2742" w:rsidRPr="00C90971" w:rsidRDefault="009A2742" w:rsidP="000A466E">
            <w:pPr>
              <w:keepNext/>
              <w:outlineLvl w:val="0"/>
              <w:rPr>
                <w:b/>
                <w:bCs/>
                <w:kern w:val="2"/>
              </w:rPr>
            </w:pPr>
            <w:r w:rsidRPr="00C90971">
              <w:rPr>
                <w:b/>
                <w:bCs/>
                <w:kern w:val="2"/>
              </w:rPr>
              <w:t>10. Заключение договора по результатам закупки</w:t>
            </w:r>
          </w:p>
          <w:p w:rsidR="009A2742" w:rsidRPr="00C90971" w:rsidRDefault="009A2742" w:rsidP="000A466E">
            <w:pPr>
              <w:keepNext/>
              <w:outlineLvl w:val="0"/>
              <w:rPr>
                <w:b/>
                <w:bCs/>
                <w:kern w:val="2"/>
              </w:rPr>
            </w:pPr>
            <w:r w:rsidRPr="00C90971">
              <w:rPr>
                <w:b/>
                <w:bCs/>
                <w:kern w:val="2"/>
              </w:rPr>
              <w:t>11. Исполнение договора, заключенного по результатам закупки</w:t>
            </w:r>
          </w:p>
          <w:p w:rsidR="009A2742" w:rsidRPr="00C90971" w:rsidRDefault="009A2742" w:rsidP="000A466E">
            <w:r w:rsidRPr="00C90971">
              <w:rPr>
                <w:b/>
              </w:rPr>
              <w:t>12. Отчётность по результатам закупки</w:t>
            </w:r>
          </w:p>
        </w:tc>
        <w:tc>
          <w:tcPr>
            <w:tcW w:w="261" w:type="pct"/>
          </w:tcPr>
          <w:p w:rsidR="009A2742" w:rsidRPr="00C90971" w:rsidRDefault="009A2742" w:rsidP="000A466E">
            <w:pPr>
              <w:jc w:val="right"/>
              <w:rPr>
                <w:b/>
              </w:rPr>
            </w:pPr>
            <w:r w:rsidRPr="00C90971">
              <w:rPr>
                <w:b/>
              </w:rPr>
              <w:t>40</w:t>
            </w:r>
          </w:p>
          <w:p w:rsidR="009A2742" w:rsidRPr="00C90971" w:rsidRDefault="009A2742" w:rsidP="000A466E">
            <w:pPr>
              <w:jc w:val="right"/>
              <w:rPr>
                <w:b/>
              </w:rPr>
            </w:pPr>
            <w:r w:rsidRPr="00C90971">
              <w:rPr>
                <w:b/>
              </w:rPr>
              <w:t>42</w:t>
            </w:r>
          </w:p>
          <w:p w:rsidR="009A2742" w:rsidRPr="00C90971" w:rsidRDefault="009A2742" w:rsidP="000A466E">
            <w:pPr>
              <w:jc w:val="right"/>
              <w:rPr>
                <w:b/>
              </w:rPr>
            </w:pPr>
            <w:r w:rsidRPr="00C90971">
              <w:rPr>
                <w:b/>
              </w:rPr>
              <w:t>43</w:t>
            </w:r>
          </w:p>
        </w:tc>
      </w:tr>
      <w:tr w:rsidR="00C90971" w:rsidRPr="00C90971" w:rsidTr="00F530D6">
        <w:tc>
          <w:tcPr>
            <w:tcW w:w="4739" w:type="pct"/>
          </w:tcPr>
          <w:p w:rsidR="009A2742" w:rsidRPr="00C90971" w:rsidRDefault="00F530D6" w:rsidP="000A466E">
            <w:pPr>
              <w:jc w:val="both"/>
              <w:rPr>
                <w:b/>
              </w:rPr>
            </w:pPr>
            <w:r w:rsidRPr="00F530D6">
              <w:rPr>
                <w:b/>
              </w:rPr>
              <w:t>13. Предоставление национального режима при осуществлении закупок</w:t>
            </w:r>
          </w:p>
        </w:tc>
        <w:tc>
          <w:tcPr>
            <w:tcW w:w="261" w:type="pct"/>
          </w:tcPr>
          <w:p w:rsidR="009A2742" w:rsidRPr="00C90971" w:rsidRDefault="009A2742" w:rsidP="000A466E">
            <w:pPr>
              <w:jc w:val="right"/>
              <w:rPr>
                <w:b/>
              </w:rPr>
            </w:pPr>
            <w:r w:rsidRPr="00C90971">
              <w:rPr>
                <w:b/>
              </w:rPr>
              <w:t>43</w:t>
            </w:r>
          </w:p>
        </w:tc>
      </w:tr>
      <w:tr w:rsidR="00C90971" w:rsidRPr="00C90971" w:rsidTr="00F530D6">
        <w:tc>
          <w:tcPr>
            <w:tcW w:w="4739" w:type="pct"/>
          </w:tcPr>
          <w:p w:rsidR="009A2742" w:rsidRPr="00C90971" w:rsidRDefault="009A2742" w:rsidP="000A466E">
            <w:pPr>
              <w:jc w:val="both"/>
              <w:rPr>
                <w:b/>
              </w:rPr>
            </w:pPr>
            <w:r w:rsidRPr="00C90971">
              <w:rPr>
                <w:b/>
              </w:rPr>
              <w:t>14. Обжалование действия (бездействие) Заказчика</w:t>
            </w:r>
          </w:p>
        </w:tc>
        <w:tc>
          <w:tcPr>
            <w:tcW w:w="261" w:type="pct"/>
          </w:tcPr>
          <w:p w:rsidR="009A2742" w:rsidRPr="00C90971" w:rsidRDefault="009A2742" w:rsidP="000A466E">
            <w:pPr>
              <w:jc w:val="right"/>
              <w:rPr>
                <w:b/>
              </w:rPr>
            </w:pPr>
            <w:r w:rsidRPr="00C90971">
              <w:rPr>
                <w:b/>
              </w:rPr>
              <w:t>46</w:t>
            </w:r>
          </w:p>
        </w:tc>
      </w:tr>
      <w:tr w:rsidR="00C90971" w:rsidRPr="00C90971" w:rsidTr="00F530D6">
        <w:tc>
          <w:tcPr>
            <w:tcW w:w="4739" w:type="pct"/>
          </w:tcPr>
          <w:p w:rsidR="009A2742" w:rsidRPr="00C90971" w:rsidRDefault="009A2742" w:rsidP="000A466E">
            <w:pPr>
              <w:jc w:val="both"/>
              <w:rPr>
                <w:b/>
              </w:rPr>
            </w:pPr>
            <w:r w:rsidRPr="00C90971">
              <w:rPr>
                <w:b/>
              </w:rPr>
              <w:t>15. Ответственность за нарушение требований законодательства Российской Федерации и иных нормативных правовых актов Российской Федерации</w:t>
            </w:r>
          </w:p>
        </w:tc>
        <w:tc>
          <w:tcPr>
            <w:tcW w:w="261" w:type="pct"/>
          </w:tcPr>
          <w:p w:rsidR="009A2742" w:rsidRPr="00C90971" w:rsidRDefault="009A2742" w:rsidP="000A466E">
            <w:pPr>
              <w:jc w:val="right"/>
              <w:rPr>
                <w:b/>
              </w:rPr>
            </w:pPr>
            <w:r w:rsidRPr="00C90971">
              <w:rPr>
                <w:b/>
              </w:rPr>
              <w:t>47</w:t>
            </w:r>
          </w:p>
        </w:tc>
      </w:tr>
      <w:tr w:rsidR="00C90971" w:rsidRPr="00C90971" w:rsidTr="00F530D6">
        <w:tc>
          <w:tcPr>
            <w:tcW w:w="4739" w:type="pct"/>
          </w:tcPr>
          <w:p w:rsidR="009A2742" w:rsidRPr="00C90971" w:rsidRDefault="009A2742" w:rsidP="000A466E">
            <w:pPr>
              <w:jc w:val="both"/>
              <w:rPr>
                <w:b/>
              </w:rPr>
            </w:pPr>
            <w:r w:rsidRPr="00C90971">
              <w:rPr>
                <w:b/>
              </w:rPr>
              <w:t>16. Заключительные положения</w:t>
            </w:r>
          </w:p>
        </w:tc>
        <w:tc>
          <w:tcPr>
            <w:tcW w:w="261" w:type="pct"/>
          </w:tcPr>
          <w:p w:rsidR="009A2742" w:rsidRPr="00C90971" w:rsidRDefault="009A2742" w:rsidP="000A466E">
            <w:pPr>
              <w:jc w:val="right"/>
              <w:rPr>
                <w:b/>
              </w:rPr>
            </w:pPr>
            <w:r w:rsidRPr="00C90971">
              <w:rPr>
                <w:b/>
              </w:rPr>
              <w:t>47</w:t>
            </w:r>
          </w:p>
        </w:tc>
      </w:tr>
      <w:tr w:rsidR="00C90971" w:rsidRPr="00C90971" w:rsidTr="00F530D6">
        <w:tc>
          <w:tcPr>
            <w:tcW w:w="4739" w:type="pct"/>
          </w:tcPr>
          <w:p w:rsidR="009A2742" w:rsidRPr="00C90971" w:rsidRDefault="009A2742" w:rsidP="000A466E">
            <w:pPr>
              <w:jc w:val="both"/>
              <w:rPr>
                <w:b/>
              </w:rPr>
            </w:pPr>
            <w:r w:rsidRPr="00C90971">
              <w:rPr>
                <w:b/>
              </w:rPr>
              <w:t>Приложение 1: Критерии и порядок оценки заявок на участие в закупке</w:t>
            </w:r>
          </w:p>
        </w:tc>
        <w:tc>
          <w:tcPr>
            <w:tcW w:w="261" w:type="pct"/>
          </w:tcPr>
          <w:p w:rsidR="009A2742" w:rsidRPr="00C90971" w:rsidRDefault="009A2742" w:rsidP="000A466E">
            <w:pPr>
              <w:jc w:val="right"/>
              <w:rPr>
                <w:b/>
              </w:rPr>
            </w:pPr>
            <w:r w:rsidRPr="00C90971">
              <w:rPr>
                <w:b/>
              </w:rPr>
              <w:t>49</w:t>
            </w:r>
          </w:p>
        </w:tc>
      </w:tr>
      <w:tr w:rsidR="00C90971" w:rsidRPr="00C90971" w:rsidTr="00F530D6">
        <w:tc>
          <w:tcPr>
            <w:tcW w:w="4739" w:type="pct"/>
          </w:tcPr>
          <w:p w:rsidR="009A2742" w:rsidRPr="00C90971" w:rsidRDefault="009A2742" w:rsidP="000A466E">
            <w:pPr>
              <w:jc w:val="both"/>
              <w:rPr>
                <w:b/>
              </w:rPr>
            </w:pPr>
            <w:r w:rsidRPr="00C90971">
              <w:rPr>
                <w:b/>
              </w:rPr>
              <w:t xml:space="preserve">Приложение 2: Порядок проведения переторжки </w:t>
            </w:r>
          </w:p>
        </w:tc>
        <w:tc>
          <w:tcPr>
            <w:tcW w:w="261" w:type="pct"/>
          </w:tcPr>
          <w:p w:rsidR="009A2742" w:rsidRPr="00C90971" w:rsidRDefault="009A2742" w:rsidP="000A466E">
            <w:pPr>
              <w:jc w:val="right"/>
              <w:rPr>
                <w:b/>
              </w:rPr>
            </w:pPr>
            <w:r w:rsidRPr="00C90971">
              <w:rPr>
                <w:b/>
              </w:rPr>
              <w:t>53</w:t>
            </w:r>
          </w:p>
        </w:tc>
      </w:tr>
      <w:tr w:rsidR="00C90971" w:rsidRPr="00C90971" w:rsidTr="00F530D6">
        <w:tc>
          <w:tcPr>
            <w:tcW w:w="4739" w:type="pct"/>
          </w:tcPr>
          <w:p w:rsidR="009A2742" w:rsidRPr="00C90971" w:rsidRDefault="009A2742" w:rsidP="000A466E">
            <w:pPr>
              <w:jc w:val="both"/>
              <w:rPr>
                <w:b/>
              </w:rPr>
            </w:pPr>
            <w:r w:rsidRPr="00C90971">
              <w:rPr>
                <w:b/>
              </w:rPr>
              <w:t>Приложение 3: Форма отчета-обоснования закупки (образец)</w:t>
            </w:r>
          </w:p>
        </w:tc>
        <w:tc>
          <w:tcPr>
            <w:tcW w:w="261" w:type="pct"/>
          </w:tcPr>
          <w:p w:rsidR="009A2742" w:rsidRPr="00C90971" w:rsidRDefault="009A2742" w:rsidP="000A466E">
            <w:pPr>
              <w:jc w:val="right"/>
              <w:rPr>
                <w:b/>
              </w:rPr>
            </w:pPr>
            <w:r w:rsidRPr="00C90971">
              <w:rPr>
                <w:b/>
              </w:rPr>
              <w:t>55</w:t>
            </w:r>
          </w:p>
        </w:tc>
      </w:tr>
      <w:tr w:rsidR="00C90971" w:rsidRPr="00C90971" w:rsidTr="00F530D6">
        <w:tc>
          <w:tcPr>
            <w:tcW w:w="4739" w:type="pct"/>
          </w:tcPr>
          <w:p w:rsidR="009A2742" w:rsidRPr="00C90971" w:rsidRDefault="009A2742" w:rsidP="000A466E">
            <w:pPr>
              <w:jc w:val="both"/>
              <w:rPr>
                <w:b/>
              </w:rPr>
            </w:pPr>
            <w:r w:rsidRPr="00C90971">
              <w:rPr>
                <w:b/>
              </w:rPr>
              <w:t xml:space="preserve">Приложение 4: Форма акта об исполнении обязательств по договору (образец) </w:t>
            </w:r>
          </w:p>
        </w:tc>
        <w:tc>
          <w:tcPr>
            <w:tcW w:w="261" w:type="pct"/>
          </w:tcPr>
          <w:p w:rsidR="009A2742" w:rsidRPr="00C90971" w:rsidRDefault="009A2742" w:rsidP="000A466E">
            <w:pPr>
              <w:jc w:val="right"/>
              <w:rPr>
                <w:b/>
              </w:rPr>
            </w:pPr>
            <w:r w:rsidRPr="00C90971">
              <w:rPr>
                <w:b/>
              </w:rPr>
              <w:t>56</w:t>
            </w:r>
          </w:p>
        </w:tc>
      </w:tr>
      <w:tr w:rsidR="00C90971" w:rsidRPr="00C90971" w:rsidTr="00F530D6">
        <w:tc>
          <w:tcPr>
            <w:tcW w:w="4739" w:type="pct"/>
          </w:tcPr>
          <w:p w:rsidR="009A2742" w:rsidRPr="00C90971" w:rsidRDefault="009A2742" w:rsidP="000F269A">
            <w:pPr>
              <w:rPr>
                <w:b/>
              </w:rPr>
            </w:pPr>
            <w:r w:rsidRPr="00C90971">
              <w:rPr>
                <w:b/>
              </w:rPr>
              <w:t>Приложение 5: Форма заявки на участие в запросе котировок в электронной форме (образец)</w:t>
            </w:r>
          </w:p>
        </w:tc>
        <w:tc>
          <w:tcPr>
            <w:tcW w:w="261" w:type="pct"/>
          </w:tcPr>
          <w:p w:rsidR="009A2742" w:rsidRPr="00C90971" w:rsidRDefault="009A2742" w:rsidP="000A466E">
            <w:pPr>
              <w:jc w:val="right"/>
              <w:rPr>
                <w:b/>
              </w:rPr>
            </w:pPr>
            <w:r w:rsidRPr="00C90971">
              <w:rPr>
                <w:b/>
              </w:rPr>
              <w:t>57</w:t>
            </w:r>
          </w:p>
        </w:tc>
      </w:tr>
      <w:tr w:rsidR="009A2742" w:rsidRPr="00C90971" w:rsidTr="00F530D6">
        <w:tc>
          <w:tcPr>
            <w:tcW w:w="4739" w:type="pct"/>
          </w:tcPr>
          <w:p w:rsidR="009A2742" w:rsidRPr="00C90971" w:rsidRDefault="009A2742" w:rsidP="000A466E">
            <w:pPr>
              <w:rPr>
                <w:b/>
              </w:rPr>
            </w:pPr>
            <w:r w:rsidRPr="00C90971">
              <w:rPr>
                <w:b/>
              </w:rPr>
              <w:t>Приложение 6: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w:t>
            </w:r>
          </w:p>
        </w:tc>
        <w:tc>
          <w:tcPr>
            <w:tcW w:w="261" w:type="pct"/>
          </w:tcPr>
          <w:p w:rsidR="009A2742" w:rsidRPr="00C90971" w:rsidRDefault="009A2742" w:rsidP="000A466E">
            <w:pPr>
              <w:jc w:val="right"/>
              <w:rPr>
                <w:b/>
              </w:rPr>
            </w:pPr>
            <w:r w:rsidRPr="00C90971">
              <w:rPr>
                <w:b/>
              </w:rPr>
              <w:t>60</w:t>
            </w:r>
          </w:p>
        </w:tc>
      </w:tr>
    </w:tbl>
    <w:p w:rsidR="009A2742" w:rsidRPr="00C90971" w:rsidRDefault="009A2742" w:rsidP="000A466E"/>
    <w:p w:rsidR="009A2742" w:rsidRPr="00C90971" w:rsidRDefault="009A2742" w:rsidP="000A466E"/>
    <w:p w:rsidR="009A2742" w:rsidRPr="00C90971" w:rsidRDefault="009A2742">
      <w:pPr>
        <w:rPr>
          <w:rFonts w:eastAsia="SimSun"/>
          <w:b/>
          <w:bCs/>
          <w:spacing w:val="-10"/>
          <w:kern w:val="28"/>
          <w:sz w:val="28"/>
          <w:szCs w:val="28"/>
        </w:rPr>
      </w:pPr>
    </w:p>
    <w:p w:rsidR="009A2742" w:rsidRPr="00C90971" w:rsidRDefault="009A2742" w:rsidP="009719A1">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1. Общие положения</w:t>
      </w:r>
    </w:p>
    <w:p w:rsidR="009A2742" w:rsidRPr="00C90971" w:rsidRDefault="009A2742" w:rsidP="00651A3F">
      <w:pPr>
        <w:pStyle w:val="2"/>
        <w:tabs>
          <w:tab w:val="left" w:pos="3500"/>
        </w:tabs>
        <w:spacing w:before="0" w:after="0"/>
        <w:jc w:val="both"/>
        <w:rPr>
          <w:rFonts w:ascii="Times New Roman" w:hAnsi="Times New Roman" w:cs="Times New Roman"/>
          <w:i w:val="0"/>
          <w:sz w:val="24"/>
          <w:szCs w:val="24"/>
        </w:rPr>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1.1. Предмет и цели регулирования</w:t>
      </w:r>
    </w:p>
    <w:p w:rsidR="009A2742" w:rsidRPr="00C90971" w:rsidRDefault="009A2742" w:rsidP="00DB7044">
      <w:pPr>
        <w:ind w:left="180" w:firstLine="529"/>
        <w:jc w:val="both"/>
      </w:pPr>
      <w:r w:rsidRPr="00C90971">
        <w:t xml:space="preserve">1.1.1. Настоящее Положение о закупке товаров, работ, услуг </w:t>
      </w:r>
      <w:r w:rsidRPr="00C90971">
        <w:rPr>
          <w:b/>
        </w:rPr>
        <w:t>муниципального бюджетного учреждения</w:t>
      </w:r>
      <w:r w:rsidR="00B91277" w:rsidRPr="00C90971">
        <w:rPr>
          <w:b/>
        </w:rPr>
        <w:t xml:space="preserve"> </w:t>
      </w:r>
      <w:bookmarkStart w:id="2" w:name="_Hlk107824164"/>
      <w:r w:rsidR="00B91277" w:rsidRPr="00C90971">
        <w:rPr>
          <w:b/>
        </w:rPr>
        <w:t>культуры</w:t>
      </w:r>
      <w:r w:rsidRPr="00C90971">
        <w:rPr>
          <w:b/>
        </w:rPr>
        <w:t xml:space="preserve"> «</w:t>
      </w:r>
      <w:r w:rsidR="00B91277" w:rsidRPr="00C90971">
        <w:rPr>
          <w:b/>
        </w:rPr>
        <w:t>Театр оперетты</w:t>
      </w:r>
      <w:r w:rsidRPr="00C90971">
        <w:rPr>
          <w:b/>
        </w:rPr>
        <w:t xml:space="preserve">» </w:t>
      </w:r>
      <w:bookmarkEnd w:id="2"/>
      <w:r w:rsidRPr="00C90971">
        <w:t xml:space="preserve">(далее – Положение) разработано в целях своевременного и полного обеспечения </w:t>
      </w:r>
      <w:r w:rsidRPr="00C90971">
        <w:rPr>
          <w:b/>
        </w:rPr>
        <w:t xml:space="preserve">муниципального бюджетного учреждения </w:t>
      </w:r>
      <w:r w:rsidR="00B91277" w:rsidRPr="00C90971">
        <w:rPr>
          <w:b/>
        </w:rPr>
        <w:t xml:space="preserve">культуры «Театр оперетты» </w:t>
      </w:r>
      <w:r w:rsidRPr="00C90971">
        <w:rPr>
          <w:b/>
        </w:rPr>
        <w:t>(далее –</w:t>
      </w:r>
      <w:r w:rsidRPr="00C90971">
        <w:t>Заказчик)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9A2742" w:rsidRPr="00C90971" w:rsidRDefault="009A2742" w:rsidP="00DB7044">
      <w:pPr>
        <w:ind w:left="180" w:firstLine="529"/>
        <w:jc w:val="both"/>
      </w:pPr>
      <w:r w:rsidRPr="00C90971">
        <w:t>Положение регламентирует закупочную деятельность Заказчика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от 18.07.2011г. № 223-ФЗ «О закупках товаров, работ, услуг отдельными видами юридических лиц» (далее «Закон № 223-ФЗ» или «223-ФЗ»), порядок и условия их применения, порядок заключения и исполнения договоров, а также иные связанные с обеспечением закупки положения.</w:t>
      </w:r>
    </w:p>
    <w:p w:rsidR="009A2742" w:rsidRPr="00C90971" w:rsidRDefault="009A2742" w:rsidP="00DB7044">
      <w:pPr>
        <w:ind w:left="180" w:firstLine="284"/>
        <w:jc w:val="both"/>
      </w:pPr>
      <w:r w:rsidRPr="00C90971">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изложен в Приложении № 6, которое является неотъемлемой частью настоящего Положения.</w:t>
      </w:r>
    </w:p>
    <w:p w:rsidR="009A2742" w:rsidRPr="00C90971" w:rsidRDefault="009A2742" w:rsidP="000A19F8">
      <w:pPr>
        <w:tabs>
          <w:tab w:val="left" w:pos="993"/>
        </w:tabs>
        <w:ind w:left="180" w:firstLine="284"/>
        <w:jc w:val="both"/>
      </w:pPr>
      <w:r w:rsidRPr="00C90971">
        <w:t xml:space="preserve">1.1.2. Положение разработано в соответствии с законодательством Российской Федерации, с учетом положений Конституции Российской Федерации, Гражданского кодекса Российской Федерации, Закона № 223-ФЗ,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другими федеральными законами и иными нормативными правовыми актами Российской Федерации, регламентирующими правила закупки. </w:t>
      </w:r>
    </w:p>
    <w:p w:rsidR="009A2742" w:rsidRPr="00C90971" w:rsidRDefault="009A2742" w:rsidP="000A19F8">
      <w:pPr>
        <w:tabs>
          <w:tab w:val="left" w:pos="993"/>
        </w:tabs>
        <w:ind w:left="180" w:firstLine="284"/>
        <w:jc w:val="both"/>
      </w:pPr>
      <w:r w:rsidRPr="00C90971">
        <w:t>1.1.3. При закупке товаров, работ, услуг Заказчик руководствуется следующими принципами:</w:t>
      </w:r>
    </w:p>
    <w:p w:rsidR="009A2742" w:rsidRPr="00C90971" w:rsidRDefault="009A2742" w:rsidP="000A19F8">
      <w:pPr>
        <w:pStyle w:val="a7"/>
        <w:numPr>
          <w:ilvl w:val="0"/>
          <w:numId w:val="18"/>
        </w:numPr>
        <w:tabs>
          <w:tab w:val="left" w:pos="993"/>
        </w:tabs>
        <w:ind w:left="180" w:firstLine="284"/>
        <w:jc w:val="both"/>
      </w:pPr>
      <w:r w:rsidRPr="00C90971">
        <w:t>информационная открытость закупки;</w:t>
      </w:r>
    </w:p>
    <w:p w:rsidR="009A2742" w:rsidRPr="00C90971" w:rsidRDefault="009A2742" w:rsidP="000A19F8">
      <w:pPr>
        <w:pStyle w:val="a7"/>
        <w:numPr>
          <w:ilvl w:val="0"/>
          <w:numId w:val="18"/>
        </w:numPr>
        <w:tabs>
          <w:tab w:val="left" w:pos="993"/>
        </w:tabs>
        <w:ind w:left="180" w:firstLine="284"/>
        <w:jc w:val="both"/>
      </w:pPr>
      <w:r w:rsidRPr="00C90971">
        <w:t>равноправие, справедливость, отсутствие дискриминации и необоснованных ограничений конкуренции по отношению к участникам закупки;</w:t>
      </w:r>
    </w:p>
    <w:p w:rsidR="009A2742" w:rsidRPr="00C90971" w:rsidRDefault="009A2742" w:rsidP="000A19F8">
      <w:pPr>
        <w:pStyle w:val="a7"/>
        <w:numPr>
          <w:ilvl w:val="0"/>
          <w:numId w:val="18"/>
        </w:numPr>
        <w:tabs>
          <w:tab w:val="left" w:pos="993"/>
        </w:tabs>
        <w:ind w:left="180" w:firstLine="284"/>
        <w:jc w:val="both"/>
      </w:pPr>
      <w:r w:rsidRPr="00C90971">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9A2742" w:rsidRPr="00C90971" w:rsidRDefault="009A2742" w:rsidP="000A19F8">
      <w:pPr>
        <w:pStyle w:val="a7"/>
        <w:numPr>
          <w:ilvl w:val="0"/>
          <w:numId w:val="18"/>
        </w:numPr>
        <w:tabs>
          <w:tab w:val="left" w:pos="993"/>
        </w:tabs>
        <w:ind w:left="180" w:firstLine="284"/>
        <w:jc w:val="both"/>
      </w:pPr>
      <w:r w:rsidRPr="00C90971">
        <w:t>отсутствие ограничения допуска к участию в закупке путем установления неизмеряемых требований к участникам закупки.</w:t>
      </w:r>
    </w:p>
    <w:p w:rsidR="00F530D6" w:rsidRPr="00F530D6" w:rsidRDefault="00F530D6" w:rsidP="00F530D6">
      <w:pPr>
        <w:tabs>
          <w:tab w:val="left" w:pos="993"/>
        </w:tabs>
        <w:ind w:left="180"/>
        <w:contextualSpacing/>
        <w:jc w:val="both"/>
        <w:rPr>
          <w:rFonts w:eastAsia="SimSun"/>
        </w:rPr>
      </w:pPr>
      <w:r w:rsidRPr="00F530D6">
        <w:rPr>
          <w:rFonts w:eastAsia="SimSun"/>
        </w:rPr>
        <w:t xml:space="preserve">     </w:t>
      </w:r>
      <w:r>
        <w:rPr>
          <w:rFonts w:eastAsia="SimSun"/>
        </w:rPr>
        <w:t>1.1.4</w:t>
      </w:r>
      <w:ins w:id="3" w:author="гпг" w:date="2024-11-27T13:48:00Z">
        <w:r w:rsidRPr="00F530D6">
          <w:rPr>
            <w:rFonts w:eastAsia="SimSun"/>
          </w:rPr>
          <w:t>.</w:t>
        </w:r>
      </w:ins>
      <w:r w:rsidRPr="00F530D6">
        <w:rPr>
          <w:rFonts w:eastAsia="SimSun"/>
        </w:rPr>
        <w:t xml:space="preserve"> Положение о закупке не регулирует отношения, указанные в ч. 4 ст. 1 Закона № 223-ФЗ.</w:t>
      </w:r>
    </w:p>
    <w:p w:rsidR="00F530D6" w:rsidRPr="00F530D6" w:rsidRDefault="00F530D6" w:rsidP="00F530D6">
      <w:pPr>
        <w:tabs>
          <w:tab w:val="left" w:pos="660"/>
          <w:tab w:val="left" w:pos="993"/>
        </w:tabs>
        <w:ind w:left="180" w:firstLine="284"/>
        <w:contextualSpacing/>
        <w:jc w:val="both"/>
        <w:rPr>
          <w:rFonts w:eastAsia="SimSun"/>
          <w:bCs/>
        </w:rPr>
      </w:pPr>
      <w:r w:rsidRPr="00F530D6">
        <w:rPr>
          <w:rFonts w:eastAsia="SimSun"/>
        </w:rPr>
        <w:t>1.1.</w:t>
      </w:r>
      <w:r>
        <w:rPr>
          <w:rFonts w:eastAsia="SimSun"/>
        </w:rPr>
        <w:t>5</w:t>
      </w:r>
      <w:r w:rsidRPr="00F530D6">
        <w:rPr>
          <w:rFonts w:eastAsia="SimSun"/>
        </w:rPr>
        <w:t>. Закупочная деятельность Заказчика направлена на обеспечение его уставной деятельности.</w:t>
      </w:r>
    </w:p>
    <w:p w:rsidR="00F530D6" w:rsidRPr="00F530D6" w:rsidRDefault="00F530D6" w:rsidP="00F530D6">
      <w:pPr>
        <w:tabs>
          <w:tab w:val="left" w:pos="993"/>
        </w:tabs>
        <w:ind w:left="180" w:firstLine="284"/>
        <w:jc w:val="both"/>
        <w:rPr>
          <w:rFonts w:eastAsia="SimSun"/>
        </w:rPr>
      </w:pPr>
      <w:r w:rsidRPr="00F530D6">
        <w:rPr>
          <w:rFonts w:eastAsia="SimSun"/>
        </w:rPr>
        <w:lastRenderedPageBreak/>
        <w:t>1.1.</w:t>
      </w:r>
      <w:r>
        <w:rPr>
          <w:rFonts w:eastAsia="SimSun"/>
        </w:rPr>
        <w:t>6</w:t>
      </w:r>
      <w:r w:rsidRPr="00F530D6">
        <w:rPr>
          <w:rFonts w:eastAsia="SimSun"/>
        </w:rPr>
        <w:t xml:space="preserve">. В случае подпадания под действие постановления Правительства Российской Федерации от 11.12.2014г. № 1352 «Об особенностях участия субъектов малого и среднего предпринимательства в закупках товаров, работ, услуг отдельными видами юридических лиц» (ПП РФ № 1352), Заказчик выполняет все его требования и осуществляет закупки, участниками которых могут быть только субъекты малого и среднего предпринимательства, с </w:t>
      </w:r>
      <w:r>
        <w:rPr>
          <w:rFonts w:eastAsia="SimSun"/>
        </w:rPr>
        <w:t>учётом</w:t>
      </w:r>
      <w:r w:rsidRPr="00F530D6">
        <w:rPr>
          <w:rFonts w:eastAsia="SimSun"/>
        </w:rPr>
        <w:t xml:space="preserve"> требований ст.3.4. Закона 223-ФЗ.</w:t>
      </w:r>
    </w:p>
    <w:p w:rsidR="00F530D6" w:rsidRPr="00F530D6" w:rsidRDefault="00F530D6" w:rsidP="00F530D6">
      <w:pPr>
        <w:tabs>
          <w:tab w:val="left" w:pos="993"/>
        </w:tabs>
        <w:ind w:left="180" w:firstLine="284"/>
        <w:jc w:val="both"/>
        <w:rPr>
          <w:rFonts w:eastAsia="SimSun"/>
        </w:rPr>
      </w:pPr>
      <w:r w:rsidRPr="00F530D6">
        <w:rPr>
          <w:rFonts w:eastAsia="SimSun"/>
        </w:rPr>
        <w:t>1.1.</w:t>
      </w:r>
      <w:r>
        <w:rPr>
          <w:rFonts w:eastAsia="SimSun"/>
        </w:rPr>
        <w:t>7</w:t>
      </w:r>
      <w:r w:rsidRPr="00F530D6">
        <w:rPr>
          <w:rFonts w:eastAsia="SimSun"/>
        </w:rPr>
        <w:t>. Антикоррупционные и антимонопольные требования при проведении закупок:</w:t>
      </w:r>
    </w:p>
    <w:p w:rsidR="00F530D6" w:rsidRPr="00F530D6" w:rsidRDefault="00F530D6" w:rsidP="00F530D6">
      <w:pPr>
        <w:tabs>
          <w:tab w:val="left" w:pos="993"/>
        </w:tabs>
        <w:ind w:left="180" w:firstLine="284"/>
        <w:jc w:val="both"/>
        <w:rPr>
          <w:rFonts w:eastAsia="SimSun"/>
        </w:rPr>
      </w:pPr>
      <w:r w:rsidRPr="00F530D6">
        <w:rPr>
          <w:rFonts w:eastAsia="SimSun"/>
        </w:rPr>
        <w:t>1.1.</w:t>
      </w:r>
      <w:r>
        <w:rPr>
          <w:rFonts w:eastAsia="SimSun"/>
        </w:rPr>
        <w:t>7</w:t>
      </w:r>
      <w:r w:rsidRPr="00F530D6">
        <w:rPr>
          <w:rFonts w:eastAsia="SimSun"/>
        </w:rPr>
        <w:t>.1. При проведении, закупок запрещаются действия, которые приводят или могут привести к недопущению, ограничению или устранению конкуренции, в том числе:</w:t>
      </w:r>
    </w:p>
    <w:p w:rsidR="00F530D6" w:rsidRPr="00F530D6" w:rsidRDefault="00F530D6" w:rsidP="00F530D6">
      <w:pPr>
        <w:tabs>
          <w:tab w:val="left" w:pos="993"/>
        </w:tabs>
        <w:ind w:left="180" w:firstLine="284"/>
        <w:jc w:val="both"/>
        <w:rPr>
          <w:rFonts w:eastAsia="SimSun"/>
        </w:rPr>
      </w:pPr>
      <w:r w:rsidRPr="00F530D6">
        <w:rPr>
          <w:rFonts w:eastAsia="SimSun"/>
        </w:rPr>
        <w:t>1.1.</w:t>
      </w:r>
      <w:r>
        <w:rPr>
          <w:rFonts w:eastAsia="SimSun"/>
        </w:rPr>
        <w:t>7</w:t>
      </w:r>
      <w:r w:rsidRPr="00F530D6">
        <w:rPr>
          <w:rFonts w:eastAsia="SimSun"/>
        </w:rPr>
        <w:t>.1.1. координация должностными лицами Заказчика деятельности участников закупки, а также заключение соглашений между Заказчиком и участниками,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закупки;</w:t>
      </w:r>
    </w:p>
    <w:p w:rsidR="00F530D6" w:rsidRPr="00F530D6" w:rsidRDefault="00F530D6" w:rsidP="00F530D6">
      <w:pPr>
        <w:tabs>
          <w:tab w:val="left" w:pos="993"/>
        </w:tabs>
        <w:ind w:left="180" w:firstLine="284"/>
        <w:jc w:val="both"/>
        <w:rPr>
          <w:rFonts w:eastAsia="SimSun"/>
        </w:rPr>
      </w:pPr>
      <w:r w:rsidRPr="00F530D6">
        <w:rPr>
          <w:rFonts w:eastAsia="SimSun"/>
        </w:rPr>
        <w:t>1.1.</w:t>
      </w:r>
      <w:r>
        <w:rPr>
          <w:rFonts w:eastAsia="SimSun"/>
        </w:rPr>
        <w:t>7</w:t>
      </w:r>
      <w:r w:rsidRPr="00F530D6">
        <w:rPr>
          <w:rFonts w:eastAsia="SimSun"/>
        </w:rPr>
        <w:t xml:space="preserve">.1.2. создание участнику закупки преимущественных условий участия в закупки, в том числе </w:t>
      </w:r>
      <w:r>
        <w:rPr>
          <w:rFonts w:eastAsia="SimSun"/>
        </w:rPr>
        <w:t>путём</w:t>
      </w:r>
      <w:r w:rsidRPr="00F530D6">
        <w:rPr>
          <w:rFonts w:eastAsia="SimSun"/>
        </w:rPr>
        <w:t xml:space="preserve"> доступа к информации, если иное не установлено настоящим Положением.</w:t>
      </w:r>
    </w:p>
    <w:p w:rsidR="009A2742" w:rsidRPr="00C90971" w:rsidRDefault="009A2742" w:rsidP="000A19F8">
      <w:pPr>
        <w:pStyle w:val="2"/>
        <w:spacing w:before="0" w:after="0"/>
        <w:ind w:left="180"/>
        <w:jc w:val="both"/>
        <w:rPr>
          <w:rFonts w:ascii="Times New Roman" w:hAnsi="Times New Roman" w:cs="Times New Roman"/>
          <w:i w:val="0"/>
          <w:sz w:val="24"/>
          <w:szCs w:val="24"/>
        </w:rPr>
      </w:pPr>
    </w:p>
    <w:p w:rsidR="009A2742" w:rsidRPr="00C90971" w:rsidRDefault="009A2742" w:rsidP="00181AAF">
      <w:pPr>
        <w:pStyle w:val="2"/>
        <w:ind w:left="426"/>
        <w:rPr>
          <w:rFonts w:ascii="Times New Roman" w:hAnsi="Times New Roman" w:cs="Times New Roman"/>
          <w:i w:val="0"/>
          <w:iCs w:val="0"/>
          <w:sz w:val="24"/>
          <w:szCs w:val="24"/>
        </w:rPr>
      </w:pPr>
      <w:bookmarkStart w:id="4" w:name="__RefHeading__175_2018128844"/>
      <w:bookmarkEnd w:id="4"/>
      <w:r w:rsidRPr="00C90971">
        <w:rPr>
          <w:rFonts w:ascii="Times New Roman" w:hAnsi="Times New Roman" w:cs="Times New Roman"/>
          <w:i w:val="0"/>
          <w:iCs w:val="0"/>
          <w:sz w:val="24"/>
          <w:szCs w:val="24"/>
        </w:rPr>
        <w:t>1.2. Термины и определения</w:t>
      </w:r>
    </w:p>
    <w:p w:rsidR="009A2742" w:rsidRPr="00C90971" w:rsidRDefault="009A2742" w:rsidP="000A19F8">
      <w:pPr>
        <w:pStyle w:val="a7"/>
        <w:numPr>
          <w:ilvl w:val="0"/>
          <w:numId w:val="20"/>
        </w:numPr>
        <w:tabs>
          <w:tab w:val="left" w:pos="993"/>
        </w:tabs>
        <w:ind w:left="180" w:firstLine="284"/>
        <w:jc w:val="both"/>
        <w:rPr>
          <w:i/>
        </w:rPr>
      </w:pPr>
      <w:r w:rsidRPr="00C90971">
        <w:rPr>
          <w:i/>
        </w:rPr>
        <w:t>Аукцион</w:t>
      </w:r>
      <w:r w:rsidRPr="00C90971">
        <w:t xml:space="preserve"> – </w:t>
      </w:r>
      <w:bookmarkStart w:id="5" w:name="_Hlk76637010"/>
      <w:r w:rsidRPr="00C90971">
        <w:t>конкурентный способ закупки, являющийся торгами и предусмотренный частью 18 статьи 3.2 Закона № 223-ФЗ</w:t>
      </w:r>
      <w:bookmarkEnd w:id="5"/>
      <w:r w:rsidRPr="00C90971">
        <w:t>.</w:t>
      </w:r>
    </w:p>
    <w:p w:rsidR="009A2742" w:rsidRPr="00C90971" w:rsidRDefault="009A2742" w:rsidP="000A19F8">
      <w:pPr>
        <w:pStyle w:val="a7"/>
        <w:numPr>
          <w:ilvl w:val="0"/>
          <w:numId w:val="20"/>
        </w:numPr>
        <w:tabs>
          <w:tab w:val="left" w:pos="993"/>
        </w:tabs>
        <w:ind w:left="180" w:firstLine="284"/>
        <w:jc w:val="both"/>
        <w:rPr>
          <w:i/>
        </w:rPr>
      </w:pPr>
      <w:r w:rsidRPr="00C90971">
        <w:rPr>
          <w:i/>
        </w:rPr>
        <w:t>День</w:t>
      </w:r>
      <w:r w:rsidRPr="00C90971">
        <w:t xml:space="preserve">– календарный день, за исключением случаев, когда в настоящем Положении срок прямо устанавливается в рабочих днях. </w:t>
      </w:r>
    </w:p>
    <w:p w:rsidR="009A2742" w:rsidRPr="00C90971" w:rsidRDefault="009A2742" w:rsidP="000A19F8">
      <w:pPr>
        <w:pStyle w:val="a7"/>
        <w:numPr>
          <w:ilvl w:val="0"/>
          <w:numId w:val="20"/>
        </w:numPr>
        <w:tabs>
          <w:tab w:val="left" w:pos="993"/>
        </w:tabs>
        <w:ind w:left="180" w:firstLine="284"/>
        <w:jc w:val="both"/>
        <w:rPr>
          <w:i/>
        </w:rPr>
      </w:pPr>
      <w:r w:rsidRPr="00C90971">
        <w:rPr>
          <w:i/>
        </w:rPr>
        <w:t>Документация о закупке</w:t>
      </w:r>
      <w:r w:rsidRPr="00C90971">
        <w:t xml:space="preserve"> (конкурсная документация, аукционная документация,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9A2742" w:rsidRPr="00C90971" w:rsidRDefault="009A2742" w:rsidP="000A19F8">
      <w:pPr>
        <w:pStyle w:val="a7"/>
        <w:numPr>
          <w:ilvl w:val="0"/>
          <w:numId w:val="20"/>
        </w:numPr>
        <w:tabs>
          <w:tab w:val="left" w:pos="993"/>
        </w:tabs>
        <w:ind w:left="180" w:firstLine="284"/>
        <w:jc w:val="both"/>
        <w:rPr>
          <w:bCs/>
          <w:i/>
        </w:rPr>
      </w:pPr>
      <w:r w:rsidRPr="00C90971">
        <w:rPr>
          <w:i/>
        </w:rPr>
        <w:t xml:space="preserve">Единая информационная система в сфере закупок (единая информационная система, ЕИС) - </w:t>
      </w:r>
      <w:r w:rsidRPr="00C90971">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w:t>
      </w:r>
    </w:p>
    <w:p w:rsidR="009A2742" w:rsidRPr="00C90971" w:rsidRDefault="009A2742" w:rsidP="000A19F8">
      <w:pPr>
        <w:pStyle w:val="a7"/>
        <w:numPr>
          <w:ilvl w:val="0"/>
          <w:numId w:val="20"/>
        </w:numPr>
        <w:tabs>
          <w:tab w:val="left" w:pos="993"/>
        </w:tabs>
        <w:ind w:left="180" w:firstLine="284"/>
        <w:jc w:val="both"/>
        <w:rPr>
          <w:bCs/>
          <w:i/>
        </w:rPr>
      </w:pPr>
      <w:r w:rsidRPr="00C90971">
        <w:rPr>
          <w:i/>
          <w:snapToGrid w:val="0"/>
        </w:rPr>
        <w:t xml:space="preserve">Единый агрегатор торговли </w:t>
      </w:r>
      <w:r w:rsidRPr="00C90971">
        <w:rPr>
          <w:snapToGrid w:val="0"/>
        </w:rPr>
        <w:t xml:space="preserve">- </w:t>
      </w:r>
      <w:r w:rsidRPr="00C90971">
        <w:rPr>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 определённый Правительством РФ. </w:t>
      </w:r>
    </w:p>
    <w:p w:rsidR="009A2742" w:rsidRPr="00C90971" w:rsidRDefault="009A2742" w:rsidP="000A19F8">
      <w:pPr>
        <w:pStyle w:val="a7"/>
        <w:numPr>
          <w:ilvl w:val="0"/>
          <w:numId w:val="20"/>
        </w:numPr>
        <w:tabs>
          <w:tab w:val="left" w:pos="993"/>
        </w:tabs>
        <w:ind w:left="180" w:firstLine="284"/>
        <w:jc w:val="both"/>
        <w:rPr>
          <w:i/>
        </w:rPr>
      </w:pPr>
      <w:r w:rsidRPr="00C90971">
        <w:rPr>
          <w:bCs/>
          <w:i/>
        </w:rPr>
        <w:t xml:space="preserve">Закупочная Комиссия (Комиссия, Комиссия по осуществлению закупок) </w:t>
      </w:r>
      <w:r w:rsidRPr="00C90971">
        <w:t>– коллегиальный орган, создаваемый Заказчиком, для определения поставщика (исполнителя, подрядчика) по результатам проведения конкурентной закупки, принятия решений по подведению итогов закупки, в том числе решений по подведению итогов отдельных этапов и процедур закупки.</w:t>
      </w:r>
    </w:p>
    <w:p w:rsidR="009A2742" w:rsidRPr="00C90971" w:rsidRDefault="009A2742" w:rsidP="006E5D83">
      <w:pPr>
        <w:pStyle w:val="a7"/>
        <w:numPr>
          <w:ilvl w:val="0"/>
          <w:numId w:val="20"/>
        </w:numPr>
        <w:tabs>
          <w:tab w:val="left" w:pos="993"/>
        </w:tabs>
        <w:ind w:left="180" w:firstLine="284"/>
        <w:jc w:val="both"/>
        <w:rPr>
          <w:i/>
        </w:rPr>
      </w:pPr>
      <w:r w:rsidRPr="00C90971">
        <w:rPr>
          <w:i/>
        </w:rPr>
        <w:t>Заказчик</w:t>
      </w:r>
      <w:r w:rsidRPr="00C90971">
        <w:rPr>
          <w:b/>
        </w:rPr>
        <w:t>-</w:t>
      </w:r>
      <w:r w:rsidRPr="00C90971">
        <w:t>муниципальное бюджетное учреждение</w:t>
      </w:r>
      <w:r w:rsidR="00F530D6">
        <w:t xml:space="preserve"> культуры Театр оперетты</w:t>
      </w:r>
      <w:r w:rsidRPr="00C90971">
        <w:t xml:space="preserve"> – юридическое лицо, осуществляющее деятельность на территории Российской Федерации, организатор торгов, которое самостоятельно осуществляет закупки продукции (товаров, работ, услуг).</w:t>
      </w:r>
    </w:p>
    <w:p w:rsidR="009A2742" w:rsidRPr="00C90971" w:rsidRDefault="009A2742" w:rsidP="000A19F8">
      <w:pPr>
        <w:pStyle w:val="a7"/>
        <w:numPr>
          <w:ilvl w:val="0"/>
          <w:numId w:val="20"/>
        </w:numPr>
        <w:tabs>
          <w:tab w:val="left" w:pos="993"/>
        </w:tabs>
        <w:ind w:left="180" w:firstLine="284"/>
        <w:jc w:val="both"/>
        <w:rPr>
          <w:bCs/>
          <w:i/>
        </w:rPr>
      </w:pPr>
      <w:r w:rsidRPr="00C90971">
        <w:rPr>
          <w:i/>
        </w:rPr>
        <w:t>Закупка</w:t>
      </w:r>
      <w:r w:rsidRPr="00C90971">
        <w:t xml:space="preserve"> - </w:t>
      </w:r>
      <w:bookmarkStart w:id="6" w:name="sub_1213"/>
      <w:r w:rsidRPr="00C90971">
        <w:t xml:space="preserve">приобретение Заказчиком способами, указанными в настоящем Положении о закупке, товаров, работ, услуг для нужд Заказчика. </w:t>
      </w:r>
      <w:bookmarkEnd w:id="6"/>
    </w:p>
    <w:p w:rsidR="009A2742" w:rsidRPr="00C90971" w:rsidRDefault="009A2742" w:rsidP="000A19F8">
      <w:pPr>
        <w:pStyle w:val="a7"/>
        <w:numPr>
          <w:ilvl w:val="0"/>
          <w:numId w:val="20"/>
        </w:numPr>
        <w:tabs>
          <w:tab w:val="left" w:pos="993"/>
        </w:tabs>
        <w:ind w:left="180" w:firstLine="284"/>
        <w:jc w:val="both"/>
        <w:rPr>
          <w:bCs/>
          <w:i/>
        </w:rPr>
      </w:pPr>
      <w:r w:rsidRPr="00C90971">
        <w:rPr>
          <w:bCs/>
          <w:i/>
        </w:rPr>
        <w:t>Закупка в электронной форме</w:t>
      </w:r>
      <w:r w:rsidRPr="00C90971">
        <w:t xml:space="preserve"> – закупка, проведение которой обеспечивается оператором электронной площадки на сайте в сети Интернет. При проведении закупки в </w:t>
      </w:r>
      <w:r w:rsidRPr="00C90971">
        <w:lastRenderedPageBreak/>
        <w:t xml:space="preserve">электронной форме заявка подается в форме электронных документов, подписанных, как правило, средствами усиленной квалифицированной электронной подписи, через сайт электронной площадки. </w:t>
      </w:r>
    </w:p>
    <w:p w:rsidR="009A2742" w:rsidRPr="00C90971" w:rsidRDefault="009A2742" w:rsidP="000A19F8">
      <w:pPr>
        <w:pStyle w:val="a7"/>
        <w:numPr>
          <w:ilvl w:val="0"/>
          <w:numId w:val="20"/>
        </w:numPr>
        <w:tabs>
          <w:tab w:val="left" w:pos="993"/>
        </w:tabs>
        <w:ind w:left="180" w:firstLine="284"/>
        <w:jc w:val="both"/>
        <w:rPr>
          <w:bCs/>
          <w:i/>
        </w:rPr>
      </w:pPr>
      <w:r w:rsidRPr="00C90971">
        <w:rPr>
          <w:bCs/>
          <w:i/>
        </w:rPr>
        <w:t xml:space="preserve">Закупка с использованием электронного магазина – </w:t>
      </w:r>
      <w:r w:rsidRPr="00C90971">
        <w:rPr>
          <w:bCs/>
        </w:rPr>
        <w:t xml:space="preserve">неконкурентный способ закупки, </w:t>
      </w:r>
      <w:r w:rsidRPr="00C90971">
        <w:t>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Договор по результатам закупки заключается с лицом, предложившим наиболее низкую цену договора.</w:t>
      </w:r>
    </w:p>
    <w:p w:rsidR="009A2742" w:rsidRPr="00C90971" w:rsidRDefault="009A2742" w:rsidP="000A19F8">
      <w:pPr>
        <w:pStyle w:val="a7"/>
        <w:numPr>
          <w:ilvl w:val="0"/>
          <w:numId w:val="20"/>
        </w:numPr>
        <w:tabs>
          <w:tab w:val="left" w:pos="993"/>
        </w:tabs>
        <w:ind w:left="180" w:firstLine="284"/>
        <w:jc w:val="both"/>
        <w:rPr>
          <w:bCs/>
          <w:i/>
        </w:rPr>
      </w:pPr>
      <w:r w:rsidRPr="00C90971">
        <w:rPr>
          <w:i/>
        </w:rPr>
        <w:t xml:space="preserve">Закупка у единственного </w:t>
      </w:r>
      <w:r w:rsidRPr="00C90971">
        <w:rPr>
          <w:bCs/>
          <w:i/>
        </w:rPr>
        <w:t xml:space="preserve">поставщика (исполнителя, подрядчика) </w:t>
      </w:r>
      <w:r w:rsidRPr="00C90971">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9A2742" w:rsidRPr="00C90971" w:rsidRDefault="009A2742" w:rsidP="000A19F8">
      <w:pPr>
        <w:pStyle w:val="a7"/>
        <w:numPr>
          <w:ilvl w:val="0"/>
          <w:numId w:val="20"/>
        </w:numPr>
        <w:tabs>
          <w:tab w:val="left" w:pos="993"/>
        </w:tabs>
        <w:ind w:left="180" w:firstLine="284"/>
        <w:jc w:val="both"/>
        <w:rPr>
          <w:bCs/>
          <w:i/>
        </w:rPr>
      </w:pPr>
      <w:r w:rsidRPr="00C90971">
        <w:rPr>
          <w:i/>
        </w:rPr>
        <w:t>Запрос котировок</w:t>
      </w:r>
      <w:r w:rsidRPr="00C90971">
        <w:t xml:space="preserve"> - конкурентный способ закупки, являющийся торгами и предусмотренный частью 20 статьи 3.2 Закона № 223-ФЗ. </w:t>
      </w:r>
    </w:p>
    <w:p w:rsidR="009A2742" w:rsidRPr="00C90971" w:rsidRDefault="009A2742" w:rsidP="000A19F8">
      <w:pPr>
        <w:pStyle w:val="a7"/>
        <w:numPr>
          <w:ilvl w:val="0"/>
          <w:numId w:val="20"/>
        </w:numPr>
        <w:tabs>
          <w:tab w:val="left" w:pos="993"/>
        </w:tabs>
        <w:ind w:left="180" w:firstLine="284"/>
        <w:jc w:val="both"/>
        <w:rPr>
          <w:bCs/>
          <w:i/>
          <w:sz w:val="22"/>
          <w:szCs w:val="22"/>
        </w:rPr>
      </w:pPr>
      <w:r w:rsidRPr="00C90971">
        <w:rPr>
          <w:i/>
        </w:rPr>
        <w:t>Запрос предложений</w:t>
      </w:r>
      <w:r w:rsidRPr="00C90971">
        <w:t xml:space="preserve"> – </w:t>
      </w:r>
      <w:r w:rsidRPr="00C90971">
        <w:rPr>
          <w:sz w:val="22"/>
          <w:szCs w:val="22"/>
        </w:rPr>
        <w:t xml:space="preserve">конкурентный способ закупки, являющийся торгами и предусмотренный частью 22 статьи 3.2 Закона № 223-ФЗ. </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bCs/>
          <w:i/>
        </w:rPr>
        <w:t xml:space="preserve">Заявка на участие в закупке </w:t>
      </w:r>
      <w:r w:rsidRPr="00C90971">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t>Инициатор закупки</w:t>
      </w:r>
      <w:r w:rsidRPr="00C90971">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9A2742" w:rsidRPr="00C90971" w:rsidRDefault="009A2742" w:rsidP="000A19F8">
      <w:pPr>
        <w:pStyle w:val="a7"/>
        <w:numPr>
          <w:ilvl w:val="0"/>
          <w:numId w:val="20"/>
        </w:numPr>
        <w:tabs>
          <w:tab w:val="left" w:pos="993"/>
          <w:tab w:val="left" w:pos="1276"/>
        </w:tabs>
        <w:ind w:left="180" w:firstLine="284"/>
        <w:jc w:val="both"/>
        <w:rPr>
          <w:i/>
        </w:rPr>
      </w:pPr>
      <w:bookmarkStart w:id="7" w:name="sub_1214"/>
      <w:r w:rsidRPr="00C90971">
        <w:rPr>
          <w:i/>
        </w:rPr>
        <w:t>Конкурс</w:t>
      </w:r>
      <w:r w:rsidRPr="00C90971">
        <w:t xml:space="preserve"> – конкурентный способ закупки, являющийся торгами и предусмотренный частью 16 статьи 3.2 Закона № 223-ФЗ. </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t xml:space="preserve">Конкурентная закупка </w:t>
      </w:r>
      <w:r w:rsidRPr="00C90971">
        <w:t>– закупка,</w:t>
      </w:r>
      <w:r w:rsidRPr="00C90971">
        <w:rPr>
          <w:bCs/>
          <w:iCs/>
        </w:rPr>
        <w:t xml:space="preserve"> осуществляемая с соблюдением одновременно условий, предусмотренных ч. 3 ст. 3 </w:t>
      </w:r>
      <w:r w:rsidRPr="00C90971">
        <w:rPr>
          <w:lang w:eastAsia="en-US"/>
        </w:rPr>
        <w:t>Закона № 223-ФЗ.</w:t>
      </w:r>
    </w:p>
    <w:p w:rsidR="009A2742" w:rsidRPr="00C90971" w:rsidRDefault="009A2742" w:rsidP="000A19F8">
      <w:pPr>
        <w:pStyle w:val="a7"/>
        <w:numPr>
          <w:ilvl w:val="0"/>
          <w:numId w:val="20"/>
        </w:numPr>
        <w:tabs>
          <w:tab w:val="left" w:pos="993"/>
          <w:tab w:val="left" w:pos="1276"/>
        </w:tabs>
        <w:ind w:left="180" w:firstLine="284"/>
        <w:jc w:val="both"/>
        <w:rPr>
          <w:i/>
        </w:rPr>
      </w:pPr>
      <w:bookmarkStart w:id="8" w:name="sub_1215"/>
      <w:bookmarkEnd w:id="7"/>
      <w:r w:rsidRPr="00C90971">
        <w:rPr>
          <w:i/>
        </w:rPr>
        <w:t>Лот</w:t>
      </w:r>
      <w:r w:rsidRPr="00C90971">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9A2742" w:rsidRPr="00C90971" w:rsidRDefault="009A2742" w:rsidP="000A19F8">
      <w:pPr>
        <w:pStyle w:val="a7"/>
        <w:numPr>
          <w:ilvl w:val="0"/>
          <w:numId w:val="20"/>
        </w:numPr>
        <w:tabs>
          <w:tab w:val="left" w:pos="993"/>
          <w:tab w:val="left" w:pos="1276"/>
        </w:tabs>
        <w:ind w:left="180" w:firstLine="284"/>
        <w:jc w:val="both"/>
      </w:pPr>
      <w:bookmarkStart w:id="9" w:name="sub_1220"/>
      <w:bookmarkStart w:id="10" w:name="sub_1216"/>
      <w:bookmarkEnd w:id="8"/>
      <w:r w:rsidRPr="00C90971">
        <w:rPr>
          <w:i/>
        </w:rPr>
        <w:t xml:space="preserve">Начальная </w:t>
      </w:r>
      <w:r w:rsidRPr="00C90971">
        <w:rPr>
          <w:bCs/>
          <w:i/>
        </w:rPr>
        <w:t xml:space="preserve">(максимальная) цена </w:t>
      </w:r>
      <w:bookmarkEnd w:id="9"/>
      <w:r w:rsidRPr="00C90971">
        <w:rPr>
          <w:i/>
        </w:rPr>
        <w:t>договора</w:t>
      </w:r>
      <w:r w:rsidRPr="00C90971">
        <w:t xml:space="preserve">— это предельное значение цены, которое указывается в извещении о проведении закупки, документации о закупке, приглашении принять участие в закрытой закупке. Такая цена устанавливается при определении поставщика (подрядчика, исполнителя; далее - поставщик) конкурентным способом.  </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t>Неконкурентная закупка</w:t>
      </w:r>
      <w:r w:rsidRPr="00C90971">
        <w:t xml:space="preserve">– </w:t>
      </w:r>
      <w:r w:rsidRPr="00C90971">
        <w:rPr>
          <w:shd w:val="clear" w:color="auto" w:fill="FFFFFF"/>
        </w:rPr>
        <w:t>закупка, условия осуществления которой не соответствуют условиям, предусмотренным</w:t>
      </w:r>
      <w:r w:rsidRPr="00C90971">
        <w:rPr>
          <w:bCs/>
          <w:iCs/>
        </w:rPr>
        <w:t>ч. 3 ст. 3</w:t>
      </w:r>
      <w:r w:rsidRPr="00C90971">
        <w:rPr>
          <w:lang w:eastAsia="en-US"/>
        </w:rPr>
        <w:t xml:space="preserve"> Закона № 223-ФЗ</w:t>
      </w:r>
      <w:r w:rsidRPr="00C90971">
        <w:t>.</w:t>
      </w:r>
    </w:p>
    <w:p w:rsidR="009A2742" w:rsidRPr="00C90971" w:rsidRDefault="009A2742" w:rsidP="000A19F8">
      <w:pPr>
        <w:pStyle w:val="a7"/>
        <w:numPr>
          <w:ilvl w:val="0"/>
          <w:numId w:val="20"/>
        </w:numPr>
        <w:tabs>
          <w:tab w:val="left" w:pos="993"/>
          <w:tab w:val="left" w:pos="1276"/>
        </w:tabs>
        <w:ind w:left="180" w:firstLine="284"/>
        <w:jc w:val="both"/>
        <w:rPr>
          <w:i/>
        </w:rPr>
      </w:pPr>
      <w:bookmarkStart w:id="11" w:name="sub_1217"/>
      <w:bookmarkEnd w:id="10"/>
      <w:r w:rsidRPr="00C90971">
        <w:rPr>
          <w:i/>
        </w:rPr>
        <w:t>Оператор электронной площадки</w:t>
      </w:r>
      <w:r w:rsidRPr="00C90971">
        <w:t xml:space="preserve"> – </w:t>
      </w:r>
      <w:r w:rsidRPr="00C90971">
        <w:rPr>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Pr="00C90971">
        <w:t>Закона № 223-ФЗ</w:t>
      </w:r>
      <w:r w:rsidRPr="00C90971">
        <w:rPr>
          <w:shd w:val="clear" w:color="auto" w:fill="FFFFFF"/>
        </w:rPr>
        <w:t>.</w:t>
      </w:r>
      <w:r w:rsidRPr="00C90971">
        <w:rPr>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Pr="00C90971">
        <w:t xml:space="preserve"> Закона № 223-ФЗ</w:t>
      </w:r>
      <w:r w:rsidRPr="00C90971">
        <w:rPr>
          <w:lang w:eastAsia="ru-RU"/>
        </w:rPr>
        <w:t>.</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lastRenderedPageBreak/>
        <w:t xml:space="preserve">Организатор закупки (Организатор) </w:t>
      </w:r>
      <w:r w:rsidRPr="00C90971">
        <w:t>– ответственный сотрудник или структурное подразделение Заказчика, на которого возложены функции по организации и проведению закупок, либо юридическое лицо, привлеченное Заказчиком на основе договора (соглашения) для осуществления отдельных функций, связанных с организацией и проведением закупок.</w:t>
      </w:r>
    </w:p>
    <w:p w:rsidR="009A2742" w:rsidRPr="00C90971" w:rsidRDefault="009A2742" w:rsidP="000A19F8">
      <w:pPr>
        <w:pStyle w:val="a7"/>
        <w:numPr>
          <w:ilvl w:val="0"/>
          <w:numId w:val="20"/>
        </w:numPr>
        <w:tabs>
          <w:tab w:val="left" w:pos="993"/>
          <w:tab w:val="left" w:pos="1276"/>
        </w:tabs>
        <w:autoSpaceDE w:val="0"/>
        <w:ind w:left="180" w:firstLine="284"/>
        <w:jc w:val="both"/>
        <w:rPr>
          <w:rStyle w:val="blk"/>
          <w:i/>
        </w:rPr>
      </w:pPr>
      <w:r w:rsidRPr="00C90971">
        <w:rPr>
          <w:i/>
        </w:rPr>
        <w:t xml:space="preserve">Открытая закупка </w:t>
      </w:r>
      <w:r w:rsidRPr="00C90971">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t xml:space="preserve">Переторжка – </w:t>
      </w:r>
      <w:r w:rsidRPr="00C90971">
        <w:t>этап процедуры закупки, направленный на добровольное снижение участниками закупки цен заявок (или иных критериев оценки и условий выполнения договора) на участие в запросе предложений, запросе котировок или конкурсе в целях повышения их предпочтительности для Заказчика путём подачи дополнительных предложений участников закупки.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rsidR="009A2742" w:rsidRPr="00C90971" w:rsidRDefault="009A2742" w:rsidP="000A19F8">
      <w:pPr>
        <w:pStyle w:val="a7"/>
        <w:numPr>
          <w:ilvl w:val="0"/>
          <w:numId w:val="20"/>
        </w:numPr>
        <w:tabs>
          <w:tab w:val="left" w:pos="993"/>
          <w:tab w:val="left" w:pos="1276"/>
        </w:tabs>
        <w:ind w:left="180" w:firstLine="284"/>
        <w:jc w:val="both"/>
      </w:pPr>
      <w:r w:rsidRPr="00C90971">
        <w:rPr>
          <w:i/>
        </w:rPr>
        <w:t xml:space="preserve">Процедура закупки – </w:t>
      </w:r>
      <w:r w:rsidRPr="00C90971">
        <w:t>деятельность Заказчика по выбору поставщика (подрядчика, исполнителя) с целью приобретения у него товаров, работ, услуг.</w:t>
      </w:r>
    </w:p>
    <w:p w:rsidR="009A2742" w:rsidRPr="00C90971" w:rsidRDefault="009A2742" w:rsidP="000A19F8">
      <w:pPr>
        <w:pStyle w:val="a7"/>
        <w:numPr>
          <w:ilvl w:val="0"/>
          <w:numId w:val="20"/>
        </w:numPr>
        <w:tabs>
          <w:tab w:val="left" w:pos="993"/>
          <w:tab w:val="left" w:pos="1276"/>
        </w:tabs>
        <w:ind w:left="180" w:firstLine="284"/>
        <w:jc w:val="both"/>
      </w:pPr>
      <w:r w:rsidRPr="00C90971">
        <w:rPr>
          <w:i/>
        </w:rPr>
        <w:t>Реестр договоров</w:t>
      </w:r>
      <w:r w:rsidRPr="00C90971">
        <w:t xml:space="preserve"> – перечень сведений о заключенных Заказчиком договорах, их изменении, исполнении и расторжении, обязательный для размещения в единой информационной системе в соответствии со статьей 4.1. Закона № 223-ФЗ.</w:t>
      </w:r>
    </w:p>
    <w:p w:rsidR="009A2742" w:rsidRPr="00C90971" w:rsidRDefault="009A2742" w:rsidP="000A19F8">
      <w:pPr>
        <w:pStyle w:val="a7"/>
        <w:numPr>
          <w:ilvl w:val="0"/>
          <w:numId w:val="20"/>
        </w:numPr>
        <w:tabs>
          <w:tab w:val="left" w:pos="993"/>
          <w:tab w:val="left" w:pos="1276"/>
        </w:tabs>
        <w:ind w:left="180" w:firstLine="284"/>
        <w:jc w:val="both"/>
        <w:rPr>
          <w:i/>
        </w:rPr>
      </w:pPr>
      <w:bookmarkStart w:id="12" w:name="sub_1219"/>
      <w:bookmarkEnd w:id="11"/>
      <w:r w:rsidRPr="00C90971">
        <w:rPr>
          <w:i/>
        </w:rPr>
        <w:t>Сайт Заказчика</w:t>
      </w:r>
      <w:r w:rsidRPr="00C90971">
        <w:t xml:space="preserve"> – сайт в информационно-телекоммуникационной сети Интернет, расположенный по адресу: </w:t>
      </w:r>
      <w:r w:rsidRPr="00C90971">
        <w:rPr>
          <w:b/>
          <w:lang w:val="en-US"/>
        </w:rPr>
        <w:t>http</w:t>
      </w:r>
      <w:r w:rsidRPr="00C90971">
        <w:rPr>
          <w:b/>
        </w:rPr>
        <w:t>:</w:t>
      </w:r>
      <w:r w:rsidRPr="00C90971">
        <w:t>//</w:t>
      </w:r>
      <w:hyperlink r:id="rId7" w:history="1">
        <w:r w:rsidR="00F530D6" w:rsidRPr="00F530D6">
          <w:t xml:space="preserve"> </w:t>
        </w:r>
        <w:r w:rsidR="00F530D6" w:rsidRPr="00F530D6">
          <w:rPr>
            <w:rStyle w:val="ae"/>
            <w:color w:val="auto"/>
            <w:lang w:val="en-US"/>
          </w:rPr>
          <w:t>teatr</w:t>
        </w:r>
        <w:r w:rsidR="00F530D6" w:rsidRPr="00F530D6">
          <w:rPr>
            <w:rStyle w:val="ae"/>
            <w:color w:val="auto"/>
          </w:rPr>
          <w:t>_</w:t>
        </w:r>
        <w:r w:rsidR="00F530D6" w:rsidRPr="00F530D6">
          <w:rPr>
            <w:rStyle w:val="ae"/>
            <w:color w:val="auto"/>
            <w:lang w:val="en-US"/>
          </w:rPr>
          <w:t>k</w:t>
        </w:r>
        <w:r w:rsidR="00F530D6" w:rsidRPr="00F530D6">
          <w:rPr>
            <w:rStyle w:val="ae"/>
            <w:color w:val="auto"/>
          </w:rPr>
          <w:t>26</w:t>
        </w:r>
        <w:r w:rsidRPr="00C90971">
          <w:rPr>
            <w:rStyle w:val="ae"/>
            <w:color w:val="auto"/>
          </w:rPr>
          <w:t>.ru</w:t>
        </w:r>
      </w:hyperlink>
    </w:p>
    <w:p w:rsidR="009A2742" w:rsidRPr="00C90971" w:rsidRDefault="009A2742" w:rsidP="000A19F8">
      <w:pPr>
        <w:pStyle w:val="a7"/>
        <w:numPr>
          <w:ilvl w:val="0"/>
          <w:numId w:val="20"/>
        </w:numPr>
        <w:tabs>
          <w:tab w:val="left" w:pos="993"/>
          <w:tab w:val="left" w:pos="1276"/>
        </w:tabs>
        <w:ind w:left="180" w:firstLine="284"/>
        <w:jc w:val="both"/>
        <w:rPr>
          <w:rStyle w:val="HTML"/>
          <w:i w:val="0"/>
        </w:rPr>
      </w:pPr>
      <w:r w:rsidRPr="00C90971">
        <w:rPr>
          <w:rStyle w:val="HTML"/>
        </w:rPr>
        <w:t xml:space="preserve">Совместные торги - </w:t>
      </w:r>
      <w:r w:rsidRPr="00C90971">
        <w:rPr>
          <w:rStyle w:val="HTML"/>
          <w:i w:val="0"/>
        </w:rPr>
        <w:t>способ закупки путем проведения торгов в форме конкурса (аукциона) в интересах нескольких заказчиков.</w:t>
      </w:r>
    </w:p>
    <w:p w:rsidR="009A2742" w:rsidRPr="00C90971" w:rsidRDefault="009A2742" w:rsidP="000A19F8">
      <w:pPr>
        <w:pStyle w:val="a7"/>
        <w:numPr>
          <w:ilvl w:val="0"/>
          <w:numId w:val="20"/>
        </w:numPr>
        <w:tabs>
          <w:tab w:val="left" w:pos="993"/>
          <w:tab w:val="left" w:pos="1276"/>
        </w:tabs>
        <w:ind w:left="180" w:firstLine="284"/>
        <w:jc w:val="both"/>
        <w:rPr>
          <w:i/>
        </w:rPr>
      </w:pPr>
      <w:r w:rsidRPr="00C90971">
        <w:rPr>
          <w:i/>
        </w:rPr>
        <w:t>Торги</w:t>
      </w:r>
      <w:r w:rsidRPr="00C90971">
        <w:t xml:space="preserve"> – конкурентный способ закупки, проводимый в форме конкурса, аукциона, запроса котировок, запроса предложений.</w:t>
      </w:r>
      <w:bookmarkStart w:id="13" w:name="sub_1221"/>
      <w:bookmarkEnd w:id="12"/>
    </w:p>
    <w:p w:rsidR="009A2742" w:rsidRPr="00D639F8" w:rsidRDefault="00F530D6" w:rsidP="00D639F8">
      <w:pPr>
        <w:pStyle w:val="a7"/>
        <w:numPr>
          <w:ilvl w:val="2"/>
          <w:numId w:val="31"/>
        </w:numPr>
        <w:ind w:left="284" w:firstLine="218"/>
        <w:rPr>
          <w:iCs/>
        </w:rPr>
      </w:pPr>
      <w:bookmarkStart w:id="14" w:name="sub_1222"/>
      <w:bookmarkEnd w:id="13"/>
      <w:r w:rsidRPr="00F530D6">
        <w:rPr>
          <w:i/>
        </w:rPr>
        <w:t xml:space="preserve">Участник закупки – </w:t>
      </w:r>
      <w:r w:rsidRPr="00D639F8">
        <w:rPr>
          <w:iC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9A2742" w:rsidRPr="00C90971" w:rsidRDefault="00F530D6" w:rsidP="00F530D6">
      <w:pPr>
        <w:pStyle w:val="a7"/>
        <w:tabs>
          <w:tab w:val="left" w:pos="993"/>
          <w:tab w:val="left" w:pos="1276"/>
        </w:tabs>
        <w:autoSpaceDE w:val="0"/>
        <w:ind w:left="464"/>
        <w:jc w:val="both"/>
        <w:rPr>
          <w:i/>
        </w:rPr>
      </w:pPr>
      <w:r w:rsidRPr="00D639F8">
        <w:rPr>
          <w:iCs/>
        </w:rPr>
        <w:t>1.2.31</w:t>
      </w:r>
      <w:r w:rsidR="00D639F8">
        <w:rPr>
          <w:i/>
        </w:rPr>
        <w:t xml:space="preserve"> </w:t>
      </w:r>
      <w:r w:rsidR="009A2742" w:rsidRPr="00C90971">
        <w:rPr>
          <w:i/>
        </w:rPr>
        <w:t>Чрезвычайное событие</w:t>
      </w:r>
      <w:r w:rsidR="009A2742" w:rsidRPr="00C90971">
        <w:rPr>
          <w:lang w:eastAsia="en-US"/>
        </w:rPr>
        <w:t xml:space="preserve"> – </w:t>
      </w:r>
      <w:r w:rsidR="009A2742" w:rsidRPr="00C90971">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производственного процесса.</w:t>
      </w:r>
    </w:p>
    <w:p w:rsidR="009A2742" w:rsidRPr="00D639F8" w:rsidRDefault="00D639F8" w:rsidP="00D639F8">
      <w:pPr>
        <w:tabs>
          <w:tab w:val="left" w:pos="426"/>
        </w:tabs>
        <w:ind w:left="709"/>
        <w:jc w:val="both"/>
        <w:rPr>
          <w:bCs/>
          <w:i/>
        </w:rPr>
      </w:pPr>
      <w:r w:rsidRPr="00D639F8">
        <w:rPr>
          <w:iCs/>
        </w:rPr>
        <w:t>1.2.32</w:t>
      </w:r>
      <w:r>
        <w:rPr>
          <w:i/>
        </w:rPr>
        <w:t xml:space="preserve"> </w:t>
      </w:r>
      <w:r w:rsidR="009A2742" w:rsidRPr="00D639F8">
        <w:rPr>
          <w:i/>
        </w:rPr>
        <w:t xml:space="preserve">Электронная площадка (сайт Торговой системы, ЭТП) </w:t>
      </w:r>
      <w:r w:rsidR="009A2742" w:rsidRPr="00C90971">
        <w:t xml:space="preserve">– сайт в информационно-телекоммуникационной сети </w:t>
      </w:r>
      <w:r w:rsidR="009A2742" w:rsidRPr="00C90971">
        <w:rPr>
          <w:rStyle w:val="blk"/>
        </w:rPr>
        <w:t>"</w:t>
      </w:r>
      <w:r w:rsidR="009A2742" w:rsidRPr="00C90971">
        <w:t>Интернет</w:t>
      </w:r>
      <w:r w:rsidR="009A2742" w:rsidRPr="00C90971">
        <w:rPr>
          <w:rStyle w:val="blk"/>
        </w:rPr>
        <w:t>"</w:t>
      </w:r>
      <w:r w:rsidR="009A2742" w:rsidRPr="00C90971">
        <w:t xml:space="preserve">, на котором наряду с ЕИС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w:t>
      </w:r>
      <w:r w:rsidR="009A2742" w:rsidRPr="00C90971">
        <w:lastRenderedPageBreak/>
        <w:t>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9A2742" w:rsidRPr="00C90971" w:rsidRDefault="009A2742" w:rsidP="000A19F8">
      <w:pPr>
        <w:pStyle w:val="a7"/>
        <w:tabs>
          <w:tab w:val="left" w:pos="993"/>
        </w:tabs>
        <w:ind w:left="180"/>
        <w:jc w:val="both"/>
        <w:rPr>
          <w:bCs/>
          <w:i/>
        </w:rPr>
      </w:pPr>
    </w:p>
    <w:p w:rsidR="009A2742" w:rsidRPr="00C90971" w:rsidRDefault="009A2742" w:rsidP="00181AAF">
      <w:pPr>
        <w:pStyle w:val="2"/>
        <w:ind w:left="426"/>
        <w:rPr>
          <w:rFonts w:ascii="Times New Roman" w:hAnsi="Times New Roman" w:cs="Times New Roman"/>
          <w:i w:val="0"/>
          <w:iCs w:val="0"/>
          <w:sz w:val="24"/>
          <w:szCs w:val="24"/>
        </w:rPr>
      </w:pPr>
      <w:bookmarkStart w:id="15" w:name="__RefHeading__177_2018128844"/>
      <w:bookmarkStart w:id="16" w:name="sub_109"/>
      <w:bookmarkEnd w:id="14"/>
      <w:bookmarkEnd w:id="15"/>
      <w:r w:rsidRPr="00C90971">
        <w:rPr>
          <w:rFonts w:ascii="Times New Roman" w:hAnsi="Times New Roman" w:cs="Times New Roman"/>
          <w:i w:val="0"/>
          <w:iCs w:val="0"/>
          <w:sz w:val="24"/>
          <w:szCs w:val="24"/>
        </w:rPr>
        <w:t>1.3. Комиссия по осуществлению закупок</w:t>
      </w:r>
    </w:p>
    <w:p w:rsidR="009A2742" w:rsidRPr="00C90971" w:rsidRDefault="009A2742" w:rsidP="000A19F8">
      <w:pPr>
        <w:ind w:left="180" w:firstLine="284"/>
        <w:jc w:val="both"/>
        <w:rPr>
          <w:lang w:eastAsia="ru-RU"/>
        </w:rPr>
      </w:pPr>
      <w:r w:rsidRPr="00C90971">
        <w:t xml:space="preserve">1.3.1. </w:t>
      </w:r>
      <w:r w:rsidRPr="00C90971">
        <w:rPr>
          <w:lang w:eastAsia="ru-RU"/>
        </w:rPr>
        <w:t xml:space="preserve">Для определения поставщика (исполнителя, подрядчика) по результатам проведения конкурентной закупки </w:t>
      </w:r>
      <w:r w:rsidRPr="00C90971">
        <w:t xml:space="preserve">создается постоянно действующий коллегиальный орган – комиссия по осуществлению закупок (далее также – Комиссия, Закупочная комиссия). В случаях, предусмотренных настоящим Положением, комиссия может выполнять функции по определению </w:t>
      </w:r>
      <w:r w:rsidRPr="00C90971">
        <w:rPr>
          <w:lang w:eastAsia="ru-RU"/>
        </w:rPr>
        <w:t>поставщика (исполнителя, подрядчика) по результатам проведения неконкурентной закупки.</w:t>
      </w:r>
    </w:p>
    <w:p w:rsidR="009A2742" w:rsidRPr="00C90971" w:rsidRDefault="009A2742" w:rsidP="000A19F8">
      <w:pPr>
        <w:ind w:left="180" w:firstLine="284"/>
        <w:jc w:val="both"/>
      </w:pPr>
      <w:r w:rsidRPr="00C90971">
        <w:t>1.3.2. Состав Комиссии и порядок работы Комиссии (положение о закупочной Комиссии) утверждается распорядительным документом Заказчика.</w:t>
      </w:r>
    </w:p>
    <w:p w:rsidR="009A2742" w:rsidRPr="00C90971" w:rsidRDefault="009A2742" w:rsidP="000A19F8">
      <w:pPr>
        <w:ind w:left="180" w:firstLine="284"/>
        <w:jc w:val="both"/>
      </w:pPr>
      <w:r w:rsidRPr="00C90971">
        <w:t>1.3.3. Число членов Комиссии должно быть не менее чем 3 (три) человека.</w:t>
      </w:r>
    </w:p>
    <w:p w:rsidR="009A2742" w:rsidRPr="00C90971" w:rsidRDefault="009A2742" w:rsidP="000A19F8">
      <w:pPr>
        <w:ind w:left="180" w:firstLine="284"/>
        <w:jc w:val="both"/>
      </w:pPr>
      <w:r w:rsidRPr="00C90971">
        <w:t>1.3.4. Решения Комиссии о результатах закупки обязательны для исполнения Заказчиком.</w:t>
      </w:r>
    </w:p>
    <w:p w:rsidR="009A2742" w:rsidRPr="00C90971" w:rsidRDefault="009A2742" w:rsidP="000A19F8">
      <w:pPr>
        <w:ind w:left="180" w:firstLine="284"/>
        <w:jc w:val="both"/>
      </w:pPr>
      <w:r w:rsidRPr="00C90971">
        <w:t xml:space="preserve">1.3.5. Закупочная комиссия осуществляет функции, предусмотренные </w:t>
      </w:r>
      <w:r w:rsidRPr="00C90971">
        <w:rPr>
          <w:lang w:eastAsia="en-US"/>
        </w:rPr>
        <w:t>Законом № 223-ФЗ</w:t>
      </w:r>
      <w:r w:rsidRPr="00C90971">
        <w:t>, настоящим Положением о закупке, локальными актами заказчика (при их наличии).</w:t>
      </w:r>
    </w:p>
    <w:p w:rsidR="00114BE8" w:rsidRPr="00C90971" w:rsidRDefault="00114BE8" w:rsidP="00114BE8">
      <w:pPr>
        <w:ind w:left="180" w:firstLine="284"/>
        <w:jc w:val="both"/>
      </w:pPr>
      <w:r w:rsidRPr="00C90971">
        <w:t>1.3.6.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rsidR="00114BE8" w:rsidRPr="00C90971" w:rsidRDefault="00114BE8" w:rsidP="00114BE8">
      <w:pPr>
        <w:ind w:left="180" w:firstLine="284"/>
        <w:jc w:val="both"/>
      </w:pPr>
      <w:r w:rsidRPr="00C90971">
        <w:t>Членами комиссии по осуществлению закупок не могут быть:</w:t>
      </w:r>
    </w:p>
    <w:p w:rsidR="00114BE8" w:rsidRPr="00C90971" w:rsidRDefault="00114BE8" w:rsidP="00114BE8">
      <w:pPr>
        <w:ind w:left="180" w:firstLine="284"/>
        <w:jc w:val="both"/>
      </w:pPr>
      <w:r w:rsidRPr="00C90971">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rsidR="00114BE8" w:rsidRPr="00C90971" w:rsidRDefault="00114BE8" w:rsidP="00114BE8">
      <w:pPr>
        <w:ind w:left="180" w:firstLine="284"/>
        <w:jc w:val="both"/>
      </w:pPr>
      <w:r w:rsidRPr="00C90971">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114BE8" w:rsidRPr="00C90971" w:rsidRDefault="00114BE8" w:rsidP="00114BE8">
      <w:pPr>
        <w:ind w:left="180" w:firstLine="284"/>
        <w:jc w:val="both"/>
      </w:pPr>
      <w:r w:rsidRPr="00C90971">
        <w:t>3) иные физические лица в случаях, определенных положением о закупке.</w:t>
      </w:r>
    </w:p>
    <w:p w:rsidR="00114BE8" w:rsidRPr="00C90971" w:rsidRDefault="00114BE8" w:rsidP="00114BE8">
      <w:pPr>
        <w:ind w:left="180" w:firstLine="284"/>
        <w:jc w:val="both"/>
      </w:pPr>
      <w:r w:rsidRPr="00C90971">
        <w:t>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частью 7.2 статьи 3 Федерального закона № 223-ФЗ. В случае выявления в составе комиссии по осуществлению закупок физических лиц, указанных в части 7.2 статьи 3 Федерального закона № 223-ФЗ,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части 7.2 статьи 3 Федерального закона № 223-ФЗ."</w:t>
      </w:r>
    </w:p>
    <w:p w:rsidR="009A2742" w:rsidRPr="00C90971" w:rsidRDefault="009A2742" w:rsidP="000A19F8">
      <w:pPr>
        <w:ind w:left="180" w:firstLine="567"/>
        <w:jc w:val="both"/>
      </w:pPr>
    </w:p>
    <w:p w:rsidR="009A2742" w:rsidRPr="00C90971" w:rsidRDefault="009A2742" w:rsidP="00181AAF">
      <w:pPr>
        <w:pStyle w:val="2"/>
        <w:ind w:left="426"/>
        <w:rPr>
          <w:rFonts w:ascii="Times New Roman" w:hAnsi="Times New Roman" w:cs="Times New Roman"/>
          <w:i w:val="0"/>
          <w:iCs w:val="0"/>
          <w:sz w:val="24"/>
          <w:szCs w:val="24"/>
        </w:rPr>
      </w:pPr>
      <w:bookmarkStart w:id="17" w:name="__RefHeading__179_2018128844"/>
      <w:bookmarkEnd w:id="17"/>
      <w:r w:rsidRPr="00C90971">
        <w:rPr>
          <w:rFonts w:ascii="Times New Roman" w:hAnsi="Times New Roman" w:cs="Times New Roman"/>
          <w:i w:val="0"/>
          <w:iCs w:val="0"/>
          <w:sz w:val="24"/>
          <w:szCs w:val="24"/>
        </w:rPr>
        <w:t>1.4. Требования к участникам закупки</w:t>
      </w:r>
    </w:p>
    <w:p w:rsidR="00D639F8" w:rsidRDefault="009A2742" w:rsidP="00D639F8">
      <w:pPr>
        <w:ind w:left="180" w:firstLine="284"/>
        <w:jc w:val="both"/>
      </w:pPr>
      <w:bookmarkStart w:id="18" w:name="sub_191"/>
      <w:bookmarkEnd w:id="16"/>
      <w:r w:rsidRPr="00C90971">
        <w:t>1.4.1. </w:t>
      </w:r>
      <w:r w:rsidR="00D639F8" w:rsidRPr="00D639F8">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D639F8" w:rsidRPr="00D639F8">
        <w:lastRenderedPageBreak/>
        <w:t>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9A2742" w:rsidRPr="00C90971" w:rsidRDefault="009A2742" w:rsidP="00D639F8">
      <w:pPr>
        <w:ind w:left="180" w:firstLine="284"/>
        <w:jc w:val="both"/>
        <w:rPr>
          <w:lang w:eastAsia="ru-RU"/>
        </w:rPr>
      </w:pPr>
      <w:r w:rsidRPr="00C90971">
        <w:t>1.4.2.  При проведении закупки Заказчик устанавливает</w:t>
      </w:r>
      <w:r w:rsidR="00FB541E" w:rsidRPr="00C90971">
        <w:t xml:space="preserve"> </w:t>
      </w:r>
      <w:r w:rsidRPr="00C90971">
        <w:t xml:space="preserve">единые требования к участникам закупки, предусмотренные ч.1 ст.31 Федерального закона </w:t>
      </w:r>
      <w:r w:rsidRPr="00C90971">
        <w:rPr>
          <w:lang w:eastAsia="ru-RU"/>
        </w:rPr>
        <w:t>от 05.04.2013 N 44-ФЗ "О контрактной системе в сфере закупок товаров, работ, услуг для обеспечения государственных и муниципальных нужд".</w:t>
      </w:r>
    </w:p>
    <w:p w:rsidR="009A2742" w:rsidRPr="00C90971" w:rsidRDefault="009A2742" w:rsidP="00F46FDE">
      <w:pPr>
        <w:ind w:left="180" w:firstLine="284"/>
        <w:jc w:val="both"/>
      </w:pPr>
      <w:r w:rsidRPr="00C90971">
        <w:t>В случае участия в закупке группы лиц (коллективного участника), такой участник должен в совокупности соответствовать требованиям, предъявляемым к участникам.</w:t>
      </w:r>
    </w:p>
    <w:p w:rsidR="009A2742" w:rsidRPr="00C90971" w:rsidRDefault="009A2742" w:rsidP="00F46FDE">
      <w:pPr>
        <w:ind w:left="180" w:firstLine="284"/>
        <w:jc w:val="both"/>
      </w:pPr>
      <w:r w:rsidRPr="00C90971">
        <w:t xml:space="preserve">В случае подачи заявки на участие в конкурентной закупке группой лиц (коллективным участником), таким участником дополнительно должны быть выполнены следующие требования: </w:t>
      </w:r>
    </w:p>
    <w:p w:rsidR="009A2742" w:rsidRPr="00C90971" w:rsidRDefault="009A2742" w:rsidP="00F46FDE">
      <w:pPr>
        <w:ind w:left="180" w:firstLine="284"/>
        <w:jc w:val="both"/>
      </w:pPr>
      <w:r w:rsidRPr="00C90971">
        <w:t>Организации (или физические лица), представляющие коллективного участника, заключают между собой договор простого товарищества (иное соглашение, позволяющее объединить юридических и/или индивидуальных предпринимателей для исполнения договора поставки) соответствующий нормам Гражданского кодекса Российской Федерации и отвечающий следующим требованиям:</w:t>
      </w:r>
    </w:p>
    <w:p w:rsidR="009A2742" w:rsidRPr="00C90971" w:rsidRDefault="009A2742" w:rsidP="00F46FDE">
      <w:pPr>
        <w:ind w:left="180" w:firstLine="284"/>
        <w:jc w:val="both"/>
      </w:pPr>
      <w:r w:rsidRPr="00C90971">
        <w:t>- в договоре или соглашении должны быть четко определены права и обязанности сторон как в рамках участия в закупочной процедуре, так и в рамках исполнения договора;</w:t>
      </w:r>
    </w:p>
    <w:p w:rsidR="009A2742" w:rsidRPr="00C90971" w:rsidRDefault="009A2742" w:rsidP="00F46FDE">
      <w:pPr>
        <w:ind w:left="180" w:firstLine="284"/>
        <w:jc w:val="both"/>
      </w:pPr>
      <w:r w:rsidRPr="00C90971">
        <w:t>- в договоре или соглашении должно быть приведено четкое распределение номенклатуры, объемов, стоимости и сроков выполнения работ, оказания услуг между членами коллективного участника;</w:t>
      </w:r>
    </w:p>
    <w:p w:rsidR="009A2742" w:rsidRPr="00C90971" w:rsidRDefault="009A2742" w:rsidP="00F46FDE">
      <w:pPr>
        <w:ind w:left="180" w:firstLine="284"/>
        <w:jc w:val="both"/>
      </w:pPr>
      <w:r w:rsidRPr="00C90971">
        <w:t>- в договоре или соглашении должен быть определен лидер, который в дальнейшем представляет интересы каждого лица, входящего в состав коллективного участника, во взаимоотношениях с Заказчиком, в том числе подает заявку от имени коллективного участника, направляет в адрес Заказчика разъяснения положений заявки и т.д.</w:t>
      </w:r>
    </w:p>
    <w:p w:rsidR="009A2742" w:rsidRPr="00C90971" w:rsidRDefault="009A2742" w:rsidP="00F46FDE">
      <w:pPr>
        <w:ind w:left="180" w:firstLine="284"/>
        <w:jc w:val="both"/>
      </w:pPr>
      <w:r w:rsidRPr="00C90971">
        <w:t>- в договоре или соглашении должна быть установлена субсидиарная ответственность каждой организации по обязательствам, связанным с участием в закупочной процедуре, и солидарная ответственность за своевременное и полное исполнение договора;</w:t>
      </w:r>
    </w:p>
    <w:p w:rsidR="009A2742" w:rsidRPr="00C90971" w:rsidRDefault="009A2742" w:rsidP="00F46FDE">
      <w:pPr>
        <w:ind w:left="180" w:firstLine="284"/>
        <w:jc w:val="both"/>
      </w:pPr>
      <w:r w:rsidRPr="00C90971">
        <w:t>- договор или соглашение должен предусматривать, что все операции по выполнению договора в целом, включая платежи, совершаются исключительно с лидером, однако, по желанию Заказчика или по инициативе лидера коллективного участника, при условии получения согласования Заказчика, данная схема может быть изменена;</w:t>
      </w:r>
    </w:p>
    <w:p w:rsidR="009A2742" w:rsidRPr="00C90971" w:rsidRDefault="009A2742" w:rsidP="00F46FDE">
      <w:pPr>
        <w:ind w:left="180" w:firstLine="284"/>
        <w:jc w:val="both"/>
      </w:pPr>
      <w:r w:rsidRPr="00C90971">
        <w:t xml:space="preserve">- договор или соглашение о создании коллективного участника не должен изменяться без одобрения Заказчика; </w:t>
      </w:r>
    </w:p>
    <w:p w:rsidR="009A2742" w:rsidRPr="00C90971" w:rsidRDefault="009A2742" w:rsidP="00F46FDE">
      <w:pPr>
        <w:ind w:left="180" w:firstLine="284"/>
        <w:jc w:val="both"/>
      </w:pPr>
      <w:r w:rsidRPr="00C90971">
        <w:t>- любая организация может входить только в одного коллективного участника закупки и не имеет права принимать участие в закупочной процедуре самостоятельно.</w:t>
      </w:r>
    </w:p>
    <w:p w:rsidR="009A2742" w:rsidRPr="00C90971" w:rsidRDefault="009A2742" w:rsidP="00F46FDE">
      <w:pPr>
        <w:ind w:left="180" w:firstLine="284"/>
        <w:jc w:val="both"/>
      </w:pPr>
      <w:r w:rsidRPr="00C90971">
        <w:t xml:space="preserve">При этом, следует учитывать, что при рассмотрении коллективной заявки все требования документации и Положения о закупке Заказчика будут применяться с точки зрения разумности. Иными словами, если в коллективной заявке, например, объединились три участника, то это не означает, что двое из них могут находиться в процессе ликвидации или банкротства, что сведения об одном или двоих участниках такой коллективной заявки могут присутствовать в реестре недобросовестных поставщиков, что опыт участников коллективной заявки в оказании закупаемых услуг должен суммироваться, так как три участника, имея каждый в отдельности опыт работы 1 год, в совокупности не имеют трехлетнего опыта работы. Производственные мощности и </w:t>
      </w:r>
      <w:r w:rsidRPr="00C90971">
        <w:lastRenderedPageBreak/>
        <w:t>финансовые ресурсы, необходимые для исполнения договора, суммироваться при рассмотрении заявки будут.</w:t>
      </w:r>
    </w:p>
    <w:p w:rsidR="009A2742" w:rsidRPr="00C90971" w:rsidRDefault="009A2742" w:rsidP="00F46FDE">
      <w:pPr>
        <w:ind w:left="180" w:firstLine="284"/>
        <w:jc w:val="both"/>
      </w:pPr>
      <w:r w:rsidRPr="00C90971">
        <w:t>Участник закупки, являющийся физическим лицом, обязан в составе заявки на участие в закупке подавать письменное согласие на обработку персональных данных.</w:t>
      </w:r>
    </w:p>
    <w:p w:rsidR="009A2742" w:rsidRPr="00C90971" w:rsidRDefault="009A2742" w:rsidP="000A19F8">
      <w:pPr>
        <w:ind w:left="180" w:firstLine="284"/>
        <w:jc w:val="both"/>
      </w:pPr>
      <w:bookmarkStart w:id="19" w:name="sub_1914"/>
      <w:bookmarkEnd w:id="18"/>
      <w:r w:rsidRPr="00C90971">
        <w:t>При проведении неконкурентных закупок, в том числе закупки у единственного поставщика (подрядчика, исполнителя), заказчик вправе не требовать от участника закупки представления документального подтверждения соответствия вышеуказанным требованиям, за исключением подтверждения соответствия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9A2742" w:rsidRPr="00C90971" w:rsidRDefault="009A2742" w:rsidP="000A19F8">
      <w:pPr>
        <w:autoSpaceDE w:val="0"/>
        <w:autoSpaceDN w:val="0"/>
        <w:adjustRightInd w:val="0"/>
        <w:ind w:left="180"/>
        <w:jc w:val="both"/>
        <w:rPr>
          <w:lang w:eastAsia="ru-RU"/>
        </w:rPr>
      </w:pPr>
      <w:bookmarkStart w:id="20" w:name="sub_192"/>
      <w:bookmarkStart w:id="21" w:name="sub_1932"/>
      <w:bookmarkEnd w:id="19"/>
      <w:bookmarkEnd w:id="20"/>
      <w:r w:rsidRPr="00C90971">
        <w:t>1.4.3.Заказчик определяет требования к участникам закупки в документации о конкурентной закупке в соответствии с Положением о закупке.</w:t>
      </w:r>
    </w:p>
    <w:p w:rsidR="009A2742" w:rsidRPr="00C90971" w:rsidRDefault="009A2742" w:rsidP="000A19F8">
      <w:pPr>
        <w:ind w:left="180" w:firstLine="284"/>
        <w:jc w:val="both"/>
        <w:rPr>
          <w:b/>
        </w:rPr>
      </w:pPr>
      <w:bookmarkStart w:id="22" w:name="sub_194"/>
      <w:bookmarkEnd w:id="21"/>
      <w:r w:rsidRPr="00C90971">
        <w:t>1.4.4. Вышеуказанные требования к участникам закупки могут быть также установлены к субпоставщикам (субподрядчикам, соисполнителям), привлекаемым участником закупки для исполнения договора.</w:t>
      </w:r>
      <w:bookmarkStart w:id="23" w:name="sub_195"/>
      <w:bookmarkEnd w:id="22"/>
    </w:p>
    <w:p w:rsidR="009A2742" w:rsidRPr="00C90971" w:rsidRDefault="009A2742" w:rsidP="000A19F8">
      <w:pPr>
        <w:ind w:left="180" w:firstLine="284"/>
        <w:jc w:val="both"/>
      </w:pPr>
      <w:r w:rsidRPr="00C90971">
        <w:t xml:space="preserve">1.4.5.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9A2742" w:rsidRPr="00C90971" w:rsidRDefault="009A2742" w:rsidP="000A19F8">
      <w:pPr>
        <w:ind w:left="180" w:firstLine="284"/>
        <w:jc w:val="both"/>
      </w:pPr>
      <w:r w:rsidRPr="00C90971">
        <w:t xml:space="preserve">1.4.6.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9A2742" w:rsidRPr="00C90971" w:rsidRDefault="009A2742" w:rsidP="000A19F8">
      <w:pPr>
        <w:ind w:left="180" w:firstLine="284"/>
        <w:jc w:val="both"/>
      </w:pPr>
      <w:bookmarkStart w:id="24" w:name="sub_196"/>
      <w:bookmarkEnd w:id="23"/>
      <w:r w:rsidRPr="00C90971">
        <w:t>1.4.7. Комиссия по закупке проверяет соответствие участников закупки и привлекаемых ими субпоставщиков (субподрядчиков, соисполнителей) требованиям, установленным в документации о закупке.</w:t>
      </w:r>
    </w:p>
    <w:p w:rsidR="009A2742" w:rsidRPr="00C90971" w:rsidRDefault="009A2742" w:rsidP="000A19F8">
      <w:pPr>
        <w:ind w:left="180" w:firstLine="284"/>
        <w:jc w:val="both"/>
      </w:pPr>
      <w:r w:rsidRPr="00C90971">
        <w:t xml:space="preserve">1.4.8. </w:t>
      </w:r>
      <w:bookmarkStart w:id="25" w:name="sub_197"/>
      <w:bookmarkEnd w:id="24"/>
      <w:r w:rsidRPr="00C90971">
        <w:t>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субпоставщиков (субподрядчиков, соисполнителей) установленным требованиям 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закупки и/или документации о закупке, Заказчик либо Комиссия отстраняют такого участника закупки от дальнейшего участия в процедуре закупки на любом этапе ее проведения.</w:t>
      </w:r>
      <w:bookmarkEnd w:id="25"/>
    </w:p>
    <w:p w:rsidR="009A2742" w:rsidRPr="00C90971" w:rsidRDefault="009A2742" w:rsidP="000A19F8">
      <w:pPr>
        <w:ind w:left="180" w:firstLine="284"/>
        <w:jc w:val="both"/>
      </w:pPr>
      <w:r w:rsidRPr="00C90971">
        <w:t>1.4.9. Заказчик вправе отказаться от проведения процедуры закупки в случае обнаружения ошибки при определении потребности в закупаемых товарах, работах, услугах.</w:t>
      </w:r>
    </w:p>
    <w:p w:rsidR="009A2742" w:rsidRPr="00C90971" w:rsidRDefault="009A2742" w:rsidP="000A19F8">
      <w:pPr>
        <w:ind w:left="180"/>
      </w:pPr>
      <w:bookmarkStart w:id="26" w:name="__RefHeading__183_2018128844"/>
      <w:bookmarkEnd w:id="26"/>
    </w:p>
    <w:p w:rsidR="009A2742" w:rsidRPr="00C90971" w:rsidRDefault="009A2742" w:rsidP="00181AAF">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2. Информационное обеспечение закупок</w:t>
      </w:r>
    </w:p>
    <w:p w:rsidR="009A2742" w:rsidRPr="00C90971" w:rsidRDefault="009A2742" w:rsidP="000A19F8">
      <w:pPr>
        <w:ind w:left="180" w:firstLine="284"/>
        <w:jc w:val="both"/>
      </w:pPr>
      <w:r w:rsidRPr="00C90971">
        <w:t>2.1. Заказчик осуществляет подготовку и размещение в ЕИС Положения о закупке, отчетов, документов и сведений, предусмотренных</w:t>
      </w:r>
      <w:r w:rsidRPr="00C90971">
        <w:rPr>
          <w:lang w:eastAsia="en-US"/>
        </w:rPr>
        <w:t xml:space="preserve"> Законом № 223-ФЗ</w:t>
      </w:r>
      <w:r w:rsidRPr="00C90971">
        <w:t>, другими федеральными законами, иными нормативными правовыми актами Российской Федерации и положением о закупке.</w:t>
      </w:r>
    </w:p>
    <w:p w:rsidR="009A2742" w:rsidRPr="00C90971" w:rsidRDefault="009A2742" w:rsidP="000A19F8">
      <w:pPr>
        <w:ind w:left="180" w:firstLine="284"/>
        <w:jc w:val="both"/>
      </w:pPr>
      <w:r w:rsidRPr="00C90971">
        <w:t>2.2. При необходимости заказчик вправе разместить в ЕИС иную информацию о закупках.</w:t>
      </w:r>
    </w:p>
    <w:p w:rsidR="009A2742" w:rsidRPr="00C90971" w:rsidRDefault="009A2742" w:rsidP="000A19F8">
      <w:pPr>
        <w:ind w:left="180" w:firstLine="284"/>
        <w:jc w:val="both"/>
        <w:rPr>
          <w:shd w:val="clear" w:color="auto" w:fill="FFFFFF"/>
        </w:rPr>
      </w:pPr>
      <w:r w:rsidRPr="00C90971">
        <w:t xml:space="preserve">2.3. Сроки на размещение документов и информации в ЕИС установлены Законом № 223-ФЗ, иными нормативными правовыми актами Российской Федерации. </w:t>
      </w:r>
    </w:p>
    <w:p w:rsidR="009A2742" w:rsidRPr="00D639F8" w:rsidRDefault="00D639F8" w:rsidP="00D639F8">
      <w:pPr>
        <w:ind w:left="180" w:firstLine="180"/>
        <w:jc w:val="both"/>
        <w:rPr>
          <w:rFonts w:eastAsia="SimSun"/>
        </w:rPr>
      </w:pPr>
      <w:r>
        <w:t xml:space="preserve"> </w:t>
      </w:r>
      <w:r w:rsidR="009A2742" w:rsidRPr="00C90971">
        <w:t xml:space="preserve">2.4. </w:t>
      </w:r>
      <w:r w:rsidRPr="00D639F8">
        <w:rPr>
          <w:rFonts w:eastAsia="SimSun"/>
        </w:rPr>
        <w:t xml:space="preserve">Не подлежат размещению в ЕИС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w:t>
      </w:r>
      <w:r w:rsidRPr="00D639F8">
        <w:rPr>
          <w:rFonts w:eastAsia="SimSun"/>
        </w:rPr>
        <w:lastRenderedPageBreak/>
        <w:t xml:space="preserve">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w:t>
      </w:r>
      <w:r>
        <w:rPr>
          <w:rFonts w:eastAsia="SimSun"/>
        </w:rPr>
        <w:t>заключенных</w:t>
      </w:r>
      <w:r w:rsidRPr="00D639F8">
        <w:rPr>
          <w:rFonts w:eastAsia="SimSun"/>
        </w:rPr>
        <w:t xml:space="preserve"> по результатам осуществления таких закупок. Информация о закупках, проводимых в случаях, </w:t>
      </w:r>
      <w:r>
        <w:rPr>
          <w:rFonts w:eastAsia="SimSun"/>
        </w:rPr>
        <w:t>определенных</w:t>
      </w:r>
      <w:r w:rsidRPr="00D639F8">
        <w:rPr>
          <w:rFonts w:eastAsia="SimSun"/>
        </w:rPr>
        <w:t xml:space="preserve"> Правительством Российской Федерации в соответствии с частью 16 статьи 4 Закона № 223-ФЗ, а также о заключении и об исполнении договоров, </w:t>
      </w:r>
      <w:r>
        <w:rPr>
          <w:rFonts w:eastAsia="SimSun"/>
        </w:rPr>
        <w:t>заключённых</w:t>
      </w:r>
      <w:r w:rsidRPr="00D639F8">
        <w:rPr>
          <w:rFonts w:eastAsia="SimSun"/>
        </w:rPr>
        <w:t xml:space="preserve"> по результатам осуществления таких закупок, не подлежит размещению на официальном сайте ЕИС. </w:t>
      </w:r>
      <w:r w:rsidR="009A2742" w:rsidRPr="00C90971">
        <w:t xml:space="preserve"> </w:t>
      </w:r>
    </w:p>
    <w:p w:rsidR="009A2742" w:rsidRPr="00C90971" w:rsidRDefault="009A2742" w:rsidP="000A19F8">
      <w:pPr>
        <w:ind w:left="180"/>
        <w:jc w:val="both"/>
      </w:pPr>
      <w:r w:rsidRPr="00C90971">
        <w:t xml:space="preserve">   2.5. Заказчик вправе не размещать в ЕИС следующие сведения:</w:t>
      </w:r>
    </w:p>
    <w:p w:rsidR="009A2742" w:rsidRPr="00C90971" w:rsidRDefault="009A2742" w:rsidP="000A19F8">
      <w:pPr>
        <w:ind w:left="180" w:firstLine="708"/>
        <w:jc w:val="both"/>
      </w:pPr>
      <w:r w:rsidRPr="00C90971">
        <w:t xml:space="preserve">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9A2742" w:rsidRPr="00C90971" w:rsidRDefault="009A2742" w:rsidP="000A19F8">
      <w:pPr>
        <w:ind w:left="180" w:firstLine="708"/>
        <w:jc w:val="both"/>
      </w:pPr>
      <w:r w:rsidRPr="00C90971">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A2742" w:rsidRPr="00C90971" w:rsidRDefault="009A2742" w:rsidP="000A19F8">
      <w:pPr>
        <w:ind w:left="180" w:firstLine="708"/>
        <w:jc w:val="both"/>
      </w:pPr>
      <w:r w:rsidRPr="00C90971">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114BE8" w:rsidRPr="00C90971" w:rsidRDefault="00114BE8" w:rsidP="000A19F8">
      <w:pPr>
        <w:ind w:left="180" w:firstLine="708"/>
        <w:jc w:val="both"/>
      </w:pPr>
      <w:r w:rsidRPr="00C90971">
        <w:t>2.6.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инновационной продукции, высокотехнологичной продукции, лекарственных средств.</w:t>
      </w:r>
    </w:p>
    <w:p w:rsidR="009A2742" w:rsidRPr="00C90971" w:rsidRDefault="009A2742" w:rsidP="000A19F8">
      <w:pPr>
        <w:ind w:left="180" w:firstLine="284"/>
        <w:jc w:val="both"/>
      </w:pPr>
    </w:p>
    <w:p w:rsidR="009A2742" w:rsidRPr="00C90971" w:rsidRDefault="009A2742" w:rsidP="00181AAF">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3. Организация проведения закупок</w:t>
      </w:r>
    </w:p>
    <w:p w:rsidR="009A2742" w:rsidRPr="00C90971" w:rsidRDefault="009A2742" w:rsidP="000A19F8">
      <w:pPr>
        <w:ind w:left="180" w:firstLine="284"/>
        <w:jc w:val="both"/>
      </w:pPr>
      <w:r w:rsidRPr="00C90971">
        <w:rPr>
          <w:bCs/>
        </w:rPr>
        <w:t>3.1. </w:t>
      </w:r>
      <w:r w:rsidRPr="00C90971">
        <w:t>Проведение закупки осуществляется Организатором закупки и Комиссией с учетом утвержденного плана закупки товаров (работ, услуг) Заказчика.</w:t>
      </w:r>
    </w:p>
    <w:p w:rsidR="009A2742" w:rsidRPr="00C90971" w:rsidRDefault="009A2742" w:rsidP="000A19F8">
      <w:pPr>
        <w:pStyle w:val="a7"/>
        <w:ind w:left="180" w:firstLine="284"/>
        <w:jc w:val="both"/>
      </w:pPr>
      <w:r w:rsidRPr="00C90971">
        <w:t xml:space="preserve">3.2. Для подготовки и осуществления закупок Заказчик вправе привлекать стороннего организатора закупки. Права, функции и ответственность стороннего организатора закупки определяются договором (соглашением), заключаемым таким организатором с Заказчиком. </w:t>
      </w:r>
    </w:p>
    <w:p w:rsidR="009A2742" w:rsidRPr="00C90971" w:rsidRDefault="009A2742" w:rsidP="000A19F8">
      <w:pPr>
        <w:pStyle w:val="a7"/>
        <w:ind w:left="180" w:firstLine="284"/>
        <w:jc w:val="both"/>
      </w:pPr>
    </w:p>
    <w:p w:rsidR="009A2742" w:rsidRPr="00C90971" w:rsidRDefault="009A2742" w:rsidP="000A19F8">
      <w:pPr>
        <w:pStyle w:val="1"/>
        <w:spacing w:before="0" w:after="0"/>
        <w:ind w:left="180"/>
        <w:jc w:val="center"/>
        <w:rPr>
          <w:rFonts w:ascii="Times New Roman" w:hAnsi="Times New Roman" w:cs="Times New Roman"/>
          <w:sz w:val="24"/>
          <w:szCs w:val="24"/>
        </w:rPr>
      </w:pPr>
      <w:bookmarkStart w:id="27" w:name="sub_400"/>
    </w:p>
    <w:p w:rsidR="009A2742" w:rsidRPr="00C90971" w:rsidRDefault="009A2742" w:rsidP="00181AAF">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4. Способы закупок</w:t>
      </w:r>
    </w:p>
    <w:p w:rsidR="009A2742" w:rsidRPr="00C90971" w:rsidRDefault="009A2742" w:rsidP="000A19F8">
      <w:pPr>
        <w:ind w:left="180" w:firstLine="284"/>
        <w:jc w:val="both"/>
      </w:pPr>
      <w:bookmarkStart w:id="28" w:name="sub_401"/>
      <w:bookmarkEnd w:id="27"/>
      <w:r w:rsidRPr="00C90971">
        <w:t>4.1. Закупки осуществляются в форме:</w:t>
      </w:r>
    </w:p>
    <w:p w:rsidR="009A2742" w:rsidRPr="00C90971" w:rsidRDefault="009A2742" w:rsidP="000A19F8">
      <w:pPr>
        <w:pStyle w:val="a7"/>
        <w:ind w:left="180" w:firstLine="250"/>
        <w:jc w:val="both"/>
      </w:pPr>
      <w:r w:rsidRPr="00C90971">
        <w:t>4.1.1. Конкурентных закупок, которые осуществляются заказчиком путем проведения торгов одним из следующих способов:</w:t>
      </w:r>
    </w:p>
    <w:p w:rsidR="009A2742" w:rsidRPr="00C90971" w:rsidRDefault="009A2742" w:rsidP="000A19F8">
      <w:pPr>
        <w:ind w:left="180" w:firstLine="250"/>
        <w:jc w:val="both"/>
      </w:pPr>
      <w:r w:rsidRPr="00C90971">
        <w:t>1) конкурс (открытый конкурс, конкурс в электронной форме, закрытый конкурс);</w:t>
      </w:r>
    </w:p>
    <w:p w:rsidR="009A2742" w:rsidRPr="00C90971" w:rsidRDefault="009A2742" w:rsidP="000A19F8">
      <w:pPr>
        <w:ind w:left="180" w:firstLine="250"/>
        <w:jc w:val="both"/>
      </w:pPr>
      <w:r w:rsidRPr="00C90971">
        <w:t>2) аукцион (открытый аукцион, аукцион в электронной форме, закрытый аукцион);</w:t>
      </w:r>
    </w:p>
    <w:p w:rsidR="009A2742" w:rsidRPr="00C90971" w:rsidRDefault="009A2742" w:rsidP="000A19F8">
      <w:pPr>
        <w:ind w:left="180" w:firstLine="250"/>
        <w:jc w:val="both"/>
      </w:pPr>
      <w:r w:rsidRPr="00C90971">
        <w:t>3) запрос котировок (запрос котировок в электронной форме);</w:t>
      </w:r>
    </w:p>
    <w:p w:rsidR="009A2742" w:rsidRPr="00C90971" w:rsidRDefault="009A2742" w:rsidP="000A19F8">
      <w:pPr>
        <w:ind w:left="180" w:firstLine="250"/>
        <w:jc w:val="both"/>
      </w:pPr>
      <w:r w:rsidRPr="00C90971">
        <w:t>4) запрос предложений (запрос предложений в электронной форме).</w:t>
      </w:r>
    </w:p>
    <w:p w:rsidR="009A2742" w:rsidRPr="00C90971" w:rsidRDefault="009A2742" w:rsidP="000A19F8">
      <w:pPr>
        <w:ind w:left="180" w:firstLine="250"/>
        <w:jc w:val="both"/>
      </w:pPr>
      <w:r w:rsidRPr="00C90971">
        <w:t>4.1.2. Неконкурентных закупок, которые осуществляются заказчиком одним из следующих способов:</w:t>
      </w:r>
    </w:p>
    <w:p w:rsidR="009A2742" w:rsidRPr="00C90971" w:rsidRDefault="009A2742" w:rsidP="000A19F8">
      <w:pPr>
        <w:pStyle w:val="a7"/>
        <w:numPr>
          <w:ilvl w:val="0"/>
          <w:numId w:val="22"/>
        </w:numPr>
        <w:ind w:left="180" w:hanging="110"/>
        <w:jc w:val="both"/>
      </w:pPr>
      <w:r w:rsidRPr="00C90971">
        <w:t>закупка у единственного поставщика (исполнителя, подрядчика);</w:t>
      </w:r>
    </w:p>
    <w:p w:rsidR="009A2742" w:rsidRPr="00C90971" w:rsidRDefault="009A2742" w:rsidP="000A19F8">
      <w:pPr>
        <w:numPr>
          <w:ilvl w:val="0"/>
          <w:numId w:val="22"/>
        </w:numPr>
        <w:ind w:left="180" w:hanging="110"/>
        <w:jc w:val="both"/>
      </w:pPr>
      <w:r w:rsidRPr="00C90971">
        <w:t>закупка путем участия в процедурах, организованных продавцами продукции;</w:t>
      </w:r>
    </w:p>
    <w:p w:rsidR="009A2742" w:rsidRPr="00C90971" w:rsidRDefault="009A2742" w:rsidP="000A19F8">
      <w:pPr>
        <w:numPr>
          <w:ilvl w:val="0"/>
          <w:numId w:val="22"/>
        </w:numPr>
        <w:ind w:left="180" w:hanging="110"/>
        <w:jc w:val="both"/>
      </w:pPr>
      <w:r w:rsidRPr="00C90971">
        <w:t>закупка с использованием электронного магазина;</w:t>
      </w:r>
    </w:p>
    <w:bookmarkEnd w:id="28"/>
    <w:p w:rsidR="009A2742" w:rsidRPr="00C90971" w:rsidRDefault="009A2742" w:rsidP="000A19F8">
      <w:pPr>
        <w:ind w:left="180" w:firstLine="284"/>
        <w:jc w:val="both"/>
      </w:pPr>
      <w:r w:rsidRPr="00C90971">
        <w:lastRenderedPageBreak/>
        <w:t xml:space="preserve">4.2. Способ закупки определяется Заказчиком в соответствии с законодательством Российской Федерации и настоящим Положением на стадии подготовки к осуществлению закупки. </w:t>
      </w:r>
    </w:p>
    <w:p w:rsidR="009A2742" w:rsidRPr="00C90971" w:rsidRDefault="009A2742" w:rsidP="000A19F8">
      <w:pPr>
        <w:pStyle w:val="Default"/>
        <w:ind w:left="180" w:firstLine="284"/>
        <w:jc w:val="both"/>
        <w:rPr>
          <w:color w:val="auto"/>
        </w:rPr>
      </w:pPr>
      <w:r w:rsidRPr="00C90971">
        <w:rPr>
          <w:color w:val="auto"/>
        </w:rPr>
        <w:t xml:space="preserve">4.2.1. Закупка путём проведения конкурса может осуществляться Заказчиком для закупок любых товаров, работ, услуг, если начальная (максимальная) цена договора (цена лота) </w:t>
      </w:r>
      <w:r w:rsidRPr="00C90971">
        <w:rPr>
          <w:b/>
          <w:color w:val="auto"/>
        </w:rPr>
        <w:t>превышает пять миллионов рублей</w:t>
      </w:r>
      <w:r w:rsidRPr="00C90971">
        <w:rPr>
          <w:color w:val="auto"/>
        </w:rPr>
        <w:t xml:space="preserve">,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(цены лота), как правило, при соблюдении следующих условий: </w:t>
      </w:r>
    </w:p>
    <w:p w:rsidR="009A2742" w:rsidRPr="00C90971" w:rsidRDefault="009A2742" w:rsidP="000A19F8">
      <w:pPr>
        <w:pStyle w:val="Default"/>
        <w:ind w:left="180" w:firstLine="284"/>
        <w:jc w:val="both"/>
        <w:rPr>
          <w:color w:val="auto"/>
        </w:rPr>
      </w:pPr>
      <w:r w:rsidRPr="00C90971">
        <w:rPr>
          <w:color w:val="auto"/>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9A2742" w:rsidRPr="00C90971" w:rsidRDefault="009A2742" w:rsidP="000A19F8">
      <w:pPr>
        <w:pStyle w:val="Default"/>
        <w:ind w:left="180" w:firstLine="284"/>
        <w:jc w:val="both"/>
        <w:rPr>
          <w:color w:val="auto"/>
        </w:rPr>
      </w:pPr>
      <w:r w:rsidRPr="00C90971">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в сфере закупок (далее - ЕИС) извещение о закупке и документацию о закупке не менее чем за 15 (пятнадцать) дней до даты окончания срока подачи заявок на участие в конкурсе;</w:t>
      </w:r>
    </w:p>
    <w:p w:rsidR="009A2742" w:rsidRPr="00C90971" w:rsidRDefault="009A2742" w:rsidP="000A19F8">
      <w:pPr>
        <w:pStyle w:val="Default"/>
        <w:ind w:left="180" w:firstLine="284"/>
        <w:jc w:val="both"/>
        <w:rPr>
          <w:color w:val="auto"/>
        </w:rPr>
      </w:pPr>
      <w:r w:rsidRPr="00C90971">
        <w:rPr>
          <w:color w:val="auto"/>
        </w:rPr>
        <w:t xml:space="preserve">- </w:t>
      </w:r>
      <w:r w:rsidRPr="00C90971">
        <w:rPr>
          <w:color w:val="auto"/>
          <w:shd w:val="clear" w:color="auto" w:fill="FFFFFF"/>
        </w:rPr>
        <w:t xml:space="preserve">описание предмета закупки осуществляется с соблюдением требований ч. 6.1 ст. 3 </w:t>
      </w:r>
      <w:r w:rsidRPr="00C90971">
        <w:rPr>
          <w:color w:val="auto"/>
          <w:lang w:eastAsia="en-US"/>
        </w:rPr>
        <w:t>Закона № 223-ФЗ.</w:t>
      </w:r>
    </w:p>
    <w:p w:rsidR="009A2742" w:rsidRPr="00C90971" w:rsidRDefault="009A2742" w:rsidP="000A19F8">
      <w:pPr>
        <w:pStyle w:val="Default"/>
        <w:ind w:left="180" w:firstLine="284"/>
        <w:jc w:val="both"/>
        <w:rPr>
          <w:color w:val="auto"/>
        </w:rPr>
      </w:pPr>
      <w:r w:rsidRPr="00C90971">
        <w:rPr>
          <w:color w:val="auto"/>
        </w:rPr>
        <w:t xml:space="preserve">4.2.2. Закупка путём проведения аукциона может осуществляться Заказчиком для закупок любых товаров, работ, услуг, если начальная (максимальная) цена договора (цена лота) </w:t>
      </w:r>
      <w:r w:rsidRPr="00C90971">
        <w:rPr>
          <w:b/>
          <w:color w:val="auto"/>
        </w:rPr>
        <w:t>превышает пять миллионов рублей</w:t>
      </w:r>
      <w:r w:rsidRPr="00C90971">
        <w:rPr>
          <w:color w:val="auto"/>
        </w:rPr>
        <w:t>, а также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(цены лота), как правило, при соблюдении следующих условий:</w:t>
      </w:r>
    </w:p>
    <w:p w:rsidR="009A2742" w:rsidRPr="00C90971" w:rsidRDefault="009A2742" w:rsidP="000A19F8">
      <w:pPr>
        <w:pStyle w:val="Default"/>
        <w:ind w:left="180" w:firstLine="284"/>
        <w:jc w:val="both"/>
        <w:rPr>
          <w:color w:val="auto"/>
        </w:rPr>
      </w:pPr>
      <w:r w:rsidRPr="00C90971">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9A2742" w:rsidRPr="00C90971" w:rsidRDefault="009A2742" w:rsidP="000A19F8">
      <w:pPr>
        <w:pStyle w:val="Default"/>
        <w:ind w:left="180" w:firstLine="284"/>
        <w:jc w:val="both"/>
        <w:rPr>
          <w:color w:val="auto"/>
        </w:rPr>
      </w:pPr>
      <w:r w:rsidRPr="00C90971">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15 (пятнадцать) дней до даты окончания срока подачи заявок на участие в аукционе;</w:t>
      </w:r>
    </w:p>
    <w:p w:rsidR="009A2742" w:rsidRPr="00C90971" w:rsidRDefault="009A2742" w:rsidP="000A19F8">
      <w:pPr>
        <w:pStyle w:val="Default"/>
        <w:ind w:left="180" w:firstLine="284"/>
        <w:jc w:val="both"/>
        <w:rPr>
          <w:color w:val="auto"/>
        </w:rPr>
      </w:pPr>
      <w:r w:rsidRPr="00C90971">
        <w:rPr>
          <w:color w:val="auto"/>
        </w:rPr>
        <w:t xml:space="preserve">- </w:t>
      </w:r>
      <w:r w:rsidRPr="00C90971">
        <w:rPr>
          <w:color w:val="auto"/>
          <w:shd w:val="clear" w:color="auto" w:fill="FFFFFF"/>
        </w:rPr>
        <w:t xml:space="preserve">описание предмета закупки осуществляется с соблюдением требований ч. 6.1 ст. 3 </w:t>
      </w:r>
      <w:r w:rsidRPr="00C90971">
        <w:rPr>
          <w:color w:val="auto"/>
          <w:lang w:eastAsia="en-US"/>
        </w:rPr>
        <w:t>Закона № 223-ФЗ.</w:t>
      </w:r>
    </w:p>
    <w:p w:rsidR="009A2742" w:rsidRPr="00C90971" w:rsidRDefault="009A2742" w:rsidP="000A19F8">
      <w:pPr>
        <w:pStyle w:val="Default"/>
        <w:ind w:left="180" w:firstLine="284"/>
        <w:jc w:val="both"/>
        <w:rPr>
          <w:color w:val="auto"/>
        </w:rPr>
      </w:pPr>
      <w:r w:rsidRPr="00C90971">
        <w:rPr>
          <w:color w:val="auto"/>
        </w:rPr>
        <w:t xml:space="preserve">4.2.3. Закупка путём проведения запроса предложений может осуществляться Заказчиком для закупок любых товаров, работ, услуг, если начальная (максимальная) цена договора (цена лота) составляет </w:t>
      </w:r>
      <w:r w:rsidRPr="00C90971">
        <w:rPr>
          <w:b/>
          <w:color w:val="auto"/>
        </w:rPr>
        <w:t>от трех до пяти миллионов рублей включительно</w:t>
      </w:r>
      <w:r w:rsidRPr="00C90971">
        <w:rPr>
          <w:color w:val="auto"/>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(цены лота), как правило, при соблюдении следующих условий:</w:t>
      </w:r>
    </w:p>
    <w:p w:rsidR="009A2742" w:rsidRPr="00C90971" w:rsidRDefault="009A2742" w:rsidP="000A19F8">
      <w:pPr>
        <w:pStyle w:val="Default"/>
        <w:ind w:left="180" w:firstLine="284"/>
        <w:jc w:val="both"/>
        <w:rPr>
          <w:color w:val="auto"/>
        </w:rPr>
      </w:pPr>
      <w:r w:rsidRPr="00C90971">
        <w:rPr>
          <w:color w:val="auto"/>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9A2742" w:rsidRPr="00C90971" w:rsidRDefault="00D639F8" w:rsidP="000A19F8">
      <w:pPr>
        <w:pStyle w:val="Default"/>
        <w:ind w:left="180" w:firstLine="284"/>
        <w:jc w:val="both"/>
        <w:rPr>
          <w:color w:val="auto"/>
        </w:rPr>
      </w:pPr>
      <w:r>
        <w:rPr>
          <w:color w:val="auto"/>
        </w:rPr>
        <w:t xml:space="preserve"> - </w:t>
      </w:r>
      <w:r w:rsidRPr="00D639F8">
        <w:rPr>
          <w:color w:val="auto"/>
        </w:rPr>
        <w:t>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7 (семь) рабочих</w:t>
      </w:r>
      <w:r>
        <w:rPr>
          <w:color w:val="auto"/>
        </w:rPr>
        <w:t xml:space="preserve"> </w:t>
      </w:r>
      <w:r w:rsidRPr="00D639F8">
        <w:rPr>
          <w:color w:val="auto"/>
        </w:rPr>
        <w:t>дней до даты окончания срока подачи заявок на участие в запросе предложений</w:t>
      </w:r>
      <w:r>
        <w:rPr>
          <w:color w:val="auto"/>
        </w:rPr>
        <w:t xml:space="preserve"> </w:t>
      </w:r>
      <w:r w:rsidRPr="00D639F8">
        <w:rPr>
          <w:color w:val="auto"/>
        </w:rPr>
        <w:t>рабочих дней до дня проведения такого запроса;</w:t>
      </w:r>
    </w:p>
    <w:p w:rsidR="009A2742" w:rsidRPr="00C90971" w:rsidRDefault="009A2742" w:rsidP="000A19F8">
      <w:pPr>
        <w:pStyle w:val="Default"/>
        <w:ind w:left="180" w:firstLine="284"/>
        <w:jc w:val="both"/>
        <w:rPr>
          <w:color w:val="auto"/>
        </w:rPr>
      </w:pPr>
      <w:r w:rsidRPr="00C90971">
        <w:rPr>
          <w:color w:val="auto"/>
        </w:rPr>
        <w:t xml:space="preserve">- </w:t>
      </w:r>
      <w:r w:rsidRPr="00C90971">
        <w:rPr>
          <w:color w:val="auto"/>
          <w:shd w:val="clear" w:color="auto" w:fill="FFFFFF"/>
        </w:rPr>
        <w:t>описание предмета закупки осуществляется с соблюдением требований ч. 6.1 ст. 3</w:t>
      </w:r>
      <w:r w:rsidRPr="00C90971">
        <w:rPr>
          <w:color w:val="auto"/>
          <w:lang w:eastAsia="en-US"/>
        </w:rPr>
        <w:t xml:space="preserve"> Закона № 223-ФЗ.</w:t>
      </w:r>
    </w:p>
    <w:p w:rsidR="009A2742" w:rsidRPr="00C90971" w:rsidRDefault="009A2742" w:rsidP="000A19F8">
      <w:pPr>
        <w:pStyle w:val="Default"/>
        <w:ind w:left="180" w:firstLine="284"/>
        <w:jc w:val="both"/>
        <w:rPr>
          <w:color w:val="auto"/>
        </w:rPr>
      </w:pPr>
      <w:r w:rsidRPr="00C90971">
        <w:rPr>
          <w:color w:val="auto"/>
        </w:rPr>
        <w:t xml:space="preserve">4.2.4 Закупка путём проведения запроса котировок может осуществляться Заказчиком для закупок любых товаров, работ, услуг, если начальная (максимальная) цена договора (цена лота) составляет </w:t>
      </w:r>
      <w:r w:rsidRPr="00C90971">
        <w:rPr>
          <w:b/>
          <w:color w:val="auto"/>
        </w:rPr>
        <w:t>от трех до пяти миллионов рублей включительно</w:t>
      </w:r>
      <w:r w:rsidRPr="00C90971">
        <w:rPr>
          <w:color w:val="auto"/>
        </w:rPr>
        <w:t xml:space="preserve">,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sidRPr="00C90971">
        <w:rPr>
          <w:color w:val="auto"/>
        </w:rPr>
        <w:lastRenderedPageBreak/>
        <w:t>(цены лота) с учетом положений ч. 3 ст. 3.4 Закона № 223-ФЗ, как правило, при соблюдении следующих условий:</w:t>
      </w:r>
    </w:p>
    <w:p w:rsidR="009A2742" w:rsidRPr="00C90971" w:rsidRDefault="009A2742" w:rsidP="000A19F8">
      <w:pPr>
        <w:pStyle w:val="Default"/>
        <w:ind w:left="180" w:firstLine="284"/>
        <w:jc w:val="both"/>
        <w:rPr>
          <w:color w:val="auto"/>
        </w:rPr>
      </w:pPr>
      <w:r w:rsidRPr="00C90971">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9A2742" w:rsidRPr="00C90971" w:rsidRDefault="009A2742" w:rsidP="000A19F8">
      <w:pPr>
        <w:pStyle w:val="Default"/>
        <w:ind w:left="180" w:firstLine="284"/>
        <w:jc w:val="both"/>
        <w:rPr>
          <w:color w:val="auto"/>
        </w:rPr>
      </w:pPr>
      <w:r w:rsidRPr="00C90971">
        <w:rPr>
          <w:color w:val="auto"/>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рабочих дней до даты окончания срока подачи заявок на участие в запросе котировок;</w:t>
      </w:r>
    </w:p>
    <w:p w:rsidR="009A2742" w:rsidRPr="00C90971" w:rsidRDefault="009A2742" w:rsidP="000A19F8">
      <w:pPr>
        <w:pStyle w:val="Default"/>
        <w:ind w:left="180" w:firstLine="284"/>
        <w:jc w:val="both"/>
        <w:rPr>
          <w:color w:val="auto"/>
        </w:rPr>
      </w:pPr>
      <w:r w:rsidRPr="00C90971">
        <w:rPr>
          <w:color w:val="auto"/>
        </w:rPr>
        <w:t xml:space="preserve">- </w:t>
      </w:r>
      <w:r w:rsidRPr="00C90971">
        <w:rPr>
          <w:color w:val="auto"/>
          <w:shd w:val="clear" w:color="auto" w:fill="FFFFFF"/>
        </w:rPr>
        <w:t xml:space="preserve">описание предмета закупки осуществляется с соблюдением требований ч. 6.1 ст. 3 </w:t>
      </w:r>
      <w:r w:rsidRPr="00C90971">
        <w:rPr>
          <w:color w:val="auto"/>
          <w:lang w:eastAsia="en-US"/>
        </w:rPr>
        <w:t>Закона № 223-ФЗ.</w:t>
      </w:r>
    </w:p>
    <w:p w:rsidR="009A2742" w:rsidRPr="00C90971" w:rsidRDefault="009A2742" w:rsidP="008B52BB">
      <w:pPr>
        <w:pStyle w:val="Default"/>
        <w:ind w:left="180" w:firstLine="284"/>
        <w:jc w:val="both"/>
        <w:rPr>
          <w:color w:val="auto"/>
          <w:lang w:eastAsia="en-US"/>
        </w:rPr>
      </w:pPr>
      <w:r w:rsidRPr="00C90971">
        <w:rPr>
          <w:color w:val="auto"/>
        </w:rPr>
        <w:t>4.2.5. Закупка путём путем участия заказчика процедурах, организуемых продавцами продукции (в том числе на ЭТП в сети Интернет) может проводиться при необходимости или наличии такой возможности, например, когда поставщиками организованы процедуры по продаже продукции, при этом именно такая продукция нужна Заказчику</w:t>
      </w:r>
      <w:r w:rsidRPr="00C90971">
        <w:rPr>
          <w:color w:val="auto"/>
          <w:lang w:eastAsia="en-US"/>
        </w:rPr>
        <w:t>.</w:t>
      </w:r>
    </w:p>
    <w:p w:rsidR="009A2742" w:rsidRPr="00C90971" w:rsidRDefault="009A2742" w:rsidP="000A19F8">
      <w:pPr>
        <w:pStyle w:val="Default"/>
        <w:ind w:left="180" w:firstLine="284"/>
        <w:jc w:val="both"/>
        <w:rPr>
          <w:color w:val="auto"/>
        </w:rPr>
      </w:pPr>
      <w:r w:rsidRPr="00C90971">
        <w:rPr>
          <w:color w:val="auto"/>
          <w:lang w:eastAsia="en-US"/>
        </w:rPr>
        <w:t>4.2.6.</w:t>
      </w:r>
      <w:r w:rsidRPr="00C90971">
        <w:rPr>
          <w:color w:val="auto"/>
        </w:rPr>
        <w:t xml:space="preserve">Закупка с использованием электронного магазина может осуществляться Заказчиком для закупок любых товаров, работ, услуг, если начальная (максимальная) цена договора (цена лота) составляет </w:t>
      </w:r>
      <w:r w:rsidRPr="00C90971">
        <w:rPr>
          <w:b/>
          <w:color w:val="auto"/>
        </w:rPr>
        <w:t>до двух миллионов рублей</w:t>
      </w:r>
      <w:r w:rsidRPr="00C90971">
        <w:rPr>
          <w:color w:val="auto"/>
        </w:rPr>
        <w:t xml:space="preserve">, а также в случае принятия Закупочной комиссией решения о проведении неконкурентной закупки в форме закупки с использованием электронного магазина вне зависимости от начальной (максимальной) цены договора (цены лота), как правило, при соблюдении следующих условий: </w:t>
      </w:r>
    </w:p>
    <w:p w:rsidR="009A2742" w:rsidRPr="00C90971" w:rsidRDefault="009A2742" w:rsidP="000A19F8">
      <w:pPr>
        <w:pStyle w:val="Default"/>
        <w:ind w:left="180" w:firstLine="284"/>
        <w:jc w:val="both"/>
        <w:rPr>
          <w:color w:val="auto"/>
        </w:rPr>
      </w:pPr>
      <w:r w:rsidRPr="00C90971">
        <w:rPr>
          <w:color w:val="auto"/>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9A2742" w:rsidRPr="00C90971" w:rsidRDefault="009A2742" w:rsidP="000A19F8">
      <w:pPr>
        <w:pStyle w:val="Default"/>
        <w:ind w:left="180" w:firstLine="284"/>
        <w:jc w:val="both"/>
        <w:rPr>
          <w:color w:val="auto"/>
        </w:rPr>
      </w:pPr>
      <w:r w:rsidRPr="00C90971">
        <w:rPr>
          <w:color w:val="auto"/>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 </w:t>
      </w:r>
      <w:r w:rsidRPr="00C90971">
        <w:rPr>
          <w:snapToGrid w:val="0"/>
          <w:color w:val="auto"/>
        </w:rPr>
        <w:t>до дня окончания срока подачи предложений в отношении предмета договора участниками закупки</w:t>
      </w:r>
      <w:r w:rsidRPr="00C90971">
        <w:rPr>
          <w:color w:val="auto"/>
        </w:rPr>
        <w:t>;</w:t>
      </w:r>
    </w:p>
    <w:p w:rsidR="009A2742" w:rsidRPr="00C90971" w:rsidRDefault="009A2742" w:rsidP="000A19F8">
      <w:pPr>
        <w:pStyle w:val="Default"/>
        <w:ind w:left="180" w:firstLine="284"/>
        <w:jc w:val="both"/>
        <w:rPr>
          <w:color w:val="auto"/>
          <w:lang w:eastAsia="en-US"/>
        </w:rPr>
      </w:pPr>
      <w:r w:rsidRPr="00C90971">
        <w:rPr>
          <w:color w:val="auto"/>
        </w:rPr>
        <w:t xml:space="preserve">- </w:t>
      </w:r>
      <w:r w:rsidRPr="00C90971">
        <w:rPr>
          <w:color w:val="auto"/>
          <w:shd w:val="clear" w:color="auto" w:fill="FFFFFF"/>
        </w:rPr>
        <w:t xml:space="preserve">Описание предмета закупки осуществляется без соблюдения требований ч. 6.1 ст. 3 </w:t>
      </w:r>
      <w:r w:rsidRPr="00C90971">
        <w:rPr>
          <w:color w:val="auto"/>
          <w:lang w:eastAsia="en-US"/>
        </w:rPr>
        <w:t>Закона № 223-ФЗ.</w:t>
      </w:r>
    </w:p>
    <w:p w:rsidR="009A2742" w:rsidRPr="00C90971" w:rsidRDefault="009A2742" w:rsidP="000A19F8">
      <w:pPr>
        <w:ind w:left="180" w:firstLine="284"/>
        <w:jc w:val="both"/>
      </w:pPr>
      <w:r w:rsidRPr="00C90971">
        <w:t>4.3. Закупки у единственного поставщика (исполнителя, подрядчика) могут осуществляться Заказчиком исключительно в случаях, предусмотренных разделом 6.3 настоящего Положения о закупке.</w:t>
      </w:r>
    </w:p>
    <w:p w:rsidR="009A2742" w:rsidRPr="00C90971" w:rsidRDefault="009A2742" w:rsidP="000A19F8">
      <w:pPr>
        <w:ind w:left="180"/>
      </w:pPr>
    </w:p>
    <w:p w:rsidR="009A2742" w:rsidRPr="00C90971" w:rsidRDefault="009A2742" w:rsidP="00181AAF">
      <w:pPr>
        <w:pStyle w:val="afff0"/>
        <w:jc w:val="center"/>
        <w:rPr>
          <w:rFonts w:ascii="Times New Roman" w:hAnsi="Times New Roman" w:cs="Times New Roman"/>
          <w:b/>
          <w:bCs/>
          <w:sz w:val="28"/>
          <w:szCs w:val="28"/>
        </w:rPr>
      </w:pPr>
      <w:bookmarkStart w:id="29" w:name="sub_500"/>
      <w:r w:rsidRPr="00C90971">
        <w:rPr>
          <w:rFonts w:ascii="Times New Roman" w:hAnsi="Times New Roman" w:cs="Times New Roman"/>
          <w:b/>
          <w:bCs/>
          <w:sz w:val="28"/>
          <w:szCs w:val="28"/>
        </w:rPr>
        <w:t>5. Конкурентные способы закупок</w:t>
      </w:r>
    </w:p>
    <w:p w:rsidR="009A2742" w:rsidRPr="00C90971" w:rsidRDefault="009A2742" w:rsidP="00181AAF">
      <w:pPr>
        <w:pStyle w:val="2"/>
        <w:ind w:left="426"/>
        <w:rPr>
          <w:rFonts w:ascii="Times New Roman" w:hAnsi="Times New Roman" w:cs="Times New Roman"/>
          <w:i w:val="0"/>
          <w:iCs w:val="0"/>
          <w:sz w:val="24"/>
          <w:szCs w:val="24"/>
        </w:rPr>
      </w:pPr>
      <w:bookmarkStart w:id="30" w:name="sub_501"/>
      <w:bookmarkEnd w:id="29"/>
      <w:r w:rsidRPr="00C90971">
        <w:rPr>
          <w:rFonts w:ascii="Times New Roman" w:hAnsi="Times New Roman" w:cs="Times New Roman"/>
          <w:i w:val="0"/>
          <w:iCs w:val="0"/>
          <w:sz w:val="24"/>
          <w:szCs w:val="24"/>
        </w:rPr>
        <w:t>5.1. Общие положения о проведении конкурентных закупок</w:t>
      </w:r>
    </w:p>
    <w:p w:rsidR="009A2742" w:rsidRPr="00C90971" w:rsidRDefault="009A2742" w:rsidP="000A19F8">
      <w:pPr>
        <w:ind w:left="180" w:firstLine="284"/>
        <w:jc w:val="both"/>
      </w:pPr>
      <w:bookmarkStart w:id="31" w:name="sub_522"/>
      <w:bookmarkEnd w:id="30"/>
      <w:r w:rsidRPr="00C90971">
        <w:t>5.1.1. При проведении конкурентных способов закупок (далее по тексту - торги)</w:t>
      </w:r>
      <w:r w:rsidR="00B15108" w:rsidRPr="00C90971">
        <w:t xml:space="preserve"> </w:t>
      </w:r>
      <w:r w:rsidRPr="00C90971">
        <w:t>заказчик руководствуется Гражданским кодексом Российской Федерации, Законом № 223-ФЗ, иными законами и нормативными правовыми актами Российской Федерации и настоящим Положением.</w:t>
      </w:r>
      <w:bookmarkStart w:id="32" w:name="sub_523"/>
      <w:bookmarkEnd w:id="31"/>
    </w:p>
    <w:p w:rsidR="009A2742" w:rsidRPr="00C90971" w:rsidRDefault="009A2742" w:rsidP="000A19F8">
      <w:pPr>
        <w:ind w:left="180" w:firstLine="284"/>
        <w:jc w:val="both"/>
      </w:pPr>
      <w:bookmarkStart w:id="33" w:name="sub_524"/>
      <w:bookmarkEnd w:id="32"/>
      <w:r w:rsidRPr="00C90971">
        <w:t>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9A2742" w:rsidRPr="00C90971" w:rsidRDefault="009A2742" w:rsidP="000A19F8">
      <w:pPr>
        <w:ind w:left="180" w:firstLine="284"/>
        <w:jc w:val="both"/>
      </w:pPr>
      <w:bookmarkStart w:id="34" w:name="sub_525"/>
      <w:bookmarkEnd w:id="33"/>
      <w:r w:rsidRPr="00C90971">
        <w:t>5.1.3. Извещение о проведении торгов размещается Заказчиком в единой информационной системе в следующие сроки:</w:t>
      </w:r>
    </w:p>
    <w:p w:rsidR="009A2742" w:rsidRPr="00C90971" w:rsidRDefault="009A2742" w:rsidP="000A19F8">
      <w:pPr>
        <w:pStyle w:val="a7"/>
        <w:ind w:left="180" w:firstLine="250"/>
        <w:jc w:val="both"/>
      </w:pPr>
      <w:r w:rsidRPr="00C90971">
        <w:t xml:space="preserve">5.1.3.1. Извещение о проведении конкурса и конкурсная документация размещается в ЕИС в срок, установленный ч.17 ст.3.2 (для закупки, участниками которой могут быть </w:t>
      </w:r>
      <w:r w:rsidRPr="00C90971">
        <w:lastRenderedPageBreak/>
        <w:t>только субъекты малого и среднего предпринимательства - п.1 ч.3 ст.3.4) Закона № 223-ФЗ.</w:t>
      </w:r>
    </w:p>
    <w:p w:rsidR="009A2742" w:rsidRPr="00C90971" w:rsidRDefault="009A2742" w:rsidP="000A19F8">
      <w:pPr>
        <w:pStyle w:val="a7"/>
        <w:ind w:left="180" w:firstLine="250"/>
        <w:jc w:val="both"/>
      </w:pPr>
      <w:r w:rsidRPr="00C90971">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rsidR="009A2742" w:rsidRPr="00C90971" w:rsidRDefault="009A2742" w:rsidP="000A19F8">
      <w:pPr>
        <w:pStyle w:val="a7"/>
        <w:ind w:left="180" w:firstLine="250"/>
        <w:jc w:val="both"/>
      </w:pPr>
      <w:r w:rsidRPr="00C90971">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rsidR="009A2742" w:rsidRPr="00C90971" w:rsidRDefault="009A2742" w:rsidP="000A19F8">
      <w:pPr>
        <w:pStyle w:val="a7"/>
        <w:ind w:left="180" w:firstLine="284"/>
        <w:jc w:val="both"/>
      </w:pPr>
      <w:r w:rsidRPr="00C90971">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rsidR="009A2742" w:rsidRPr="00C90971" w:rsidRDefault="009A2742" w:rsidP="000A19F8">
      <w:pPr>
        <w:ind w:left="180" w:firstLine="284"/>
        <w:jc w:val="both"/>
      </w:pPr>
      <w:bookmarkStart w:id="35" w:name="sub_526"/>
      <w:bookmarkEnd w:id="34"/>
      <w:r w:rsidRPr="00C90971">
        <w:t>5.1.4. </w:t>
      </w:r>
      <w:bookmarkStart w:id="36" w:name="sub_527"/>
      <w:bookmarkEnd w:id="35"/>
      <w:r w:rsidRPr="00C90971">
        <w:t>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rsidR="009A2742" w:rsidRPr="00C90971" w:rsidRDefault="009A2742" w:rsidP="000A19F8">
      <w:pPr>
        <w:ind w:left="180" w:firstLine="284"/>
        <w:jc w:val="both"/>
      </w:pPr>
      <w:bookmarkStart w:id="37" w:name="sub_528"/>
      <w:bookmarkEnd w:id="36"/>
      <w:r w:rsidRPr="00C90971">
        <w:t>5.1.5. Заказчик 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размещает в единой информационной системе информацию о закупке, в том числе извещение об осуществлении конкурентной закупки,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иную информацию, размещение которой в единой информационной системе предусмотрено  Законом № 223-ФЗ и настоящим положением о закупке.</w:t>
      </w:r>
    </w:p>
    <w:p w:rsidR="009A2742" w:rsidRPr="00C90971" w:rsidRDefault="009A2742" w:rsidP="000A19F8">
      <w:pPr>
        <w:ind w:left="180" w:firstLine="284"/>
        <w:jc w:val="both"/>
      </w:pPr>
      <w:bookmarkStart w:id="38" w:name="sub_529"/>
      <w:bookmarkEnd w:id="37"/>
      <w:r w:rsidRPr="00C90971">
        <w:t>5.1.6. Заказчик не несет ответственности за несвоевременное получение участником закупки информации из единой информационной системы.</w:t>
      </w:r>
    </w:p>
    <w:p w:rsidR="009A2742" w:rsidRPr="00C90971" w:rsidRDefault="009A2742" w:rsidP="000A19F8">
      <w:pPr>
        <w:ind w:left="180" w:firstLine="284"/>
        <w:jc w:val="both"/>
      </w:pPr>
      <w:r w:rsidRPr="00C90971">
        <w:t>5.1.7. Сведения, содержащиеся в извещении о проведении торгов, должны соответствовать сведениям, содержащимся в документации о торгах.</w:t>
      </w:r>
    </w:p>
    <w:p w:rsidR="009A2742" w:rsidRPr="00C90971" w:rsidRDefault="009A2742" w:rsidP="000A19F8">
      <w:pPr>
        <w:ind w:left="180" w:firstLine="284"/>
        <w:jc w:val="both"/>
      </w:pPr>
      <w:r w:rsidRPr="00C90971">
        <w:t xml:space="preserve">Сведения, содержащиеся в извещении и (или) в документации о проведении торгов, должны соответствовать настоящему Положению. </w:t>
      </w:r>
      <w:r w:rsidRPr="00C90971">
        <w:rPr>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9A2742" w:rsidRPr="00C90971" w:rsidRDefault="009A2742" w:rsidP="000A19F8">
      <w:pPr>
        <w:ind w:left="180" w:firstLine="284"/>
        <w:jc w:val="both"/>
      </w:pPr>
      <w:bookmarkStart w:id="39" w:name="sub_5211"/>
      <w:bookmarkEnd w:id="38"/>
      <w:r w:rsidRPr="00C90971">
        <w:t>5.1.8. Заказчик вправе принять решение о внесении изменений в извещение и документацию о проведении торгов.</w:t>
      </w:r>
    </w:p>
    <w:p w:rsidR="009A2742" w:rsidRPr="00C90971" w:rsidRDefault="009A2742" w:rsidP="000A19F8">
      <w:pPr>
        <w:ind w:left="180" w:firstLine="284"/>
        <w:jc w:val="both"/>
      </w:pPr>
      <w:r w:rsidRPr="00C90971">
        <w:t xml:space="preserve">5.1.9. Изменения, вносимые в извещение и документацию о проведении торгов, разъяснения положений документации о торгах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9A2742" w:rsidRPr="00C90971" w:rsidRDefault="009A2742" w:rsidP="000A19F8">
      <w:pPr>
        <w:ind w:left="180" w:firstLine="284"/>
        <w:jc w:val="both"/>
      </w:pPr>
      <w:r w:rsidRPr="00C90971">
        <w:t>5.1.10. </w:t>
      </w:r>
      <w:r w:rsidRPr="00C90971">
        <w:rPr>
          <w:shd w:val="clear" w:color="auto" w:fill="FFFFFF"/>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9A2742" w:rsidRPr="00C90971" w:rsidRDefault="009A2742" w:rsidP="000A19F8">
      <w:pPr>
        <w:ind w:left="180" w:firstLine="284"/>
        <w:jc w:val="both"/>
      </w:pPr>
      <w:bookmarkStart w:id="40" w:name="sub_5212"/>
      <w:bookmarkEnd w:id="39"/>
      <w:r w:rsidRPr="00C90971">
        <w:t xml:space="preserve">5.1.11. Заказчик, разместивший в единой информационной системе извещение о проведении торгов, вправе отказаться от их проведения </w:t>
      </w:r>
      <w:r w:rsidRPr="00C90971">
        <w:rPr>
          <w:shd w:val="clear" w:color="auto" w:fill="FFFFFF"/>
        </w:rPr>
        <w:t xml:space="preserve">до наступления даты и времени окончания срока подачи заявок на участие </w:t>
      </w:r>
      <w:r w:rsidRPr="00C90971">
        <w:t>в торгах.</w:t>
      </w:r>
    </w:p>
    <w:bookmarkEnd w:id="40"/>
    <w:p w:rsidR="009A2742" w:rsidRPr="00C90971" w:rsidRDefault="009A2742" w:rsidP="000A19F8">
      <w:pPr>
        <w:ind w:left="180" w:firstLine="284"/>
        <w:jc w:val="both"/>
      </w:pPr>
      <w:r w:rsidRPr="00C90971">
        <w:t xml:space="preserve">5.1.11.1. Извещение об отказе от проведения торгов размещается Организатором в единой информационной системе </w:t>
      </w:r>
      <w:r w:rsidRPr="00C90971">
        <w:rPr>
          <w:shd w:val="clear" w:color="auto" w:fill="FFFFFF"/>
        </w:rPr>
        <w:t xml:space="preserve">в день принятия </w:t>
      </w:r>
      <w:r w:rsidRPr="00C90971">
        <w:t xml:space="preserve">Заказчиком решения об отказе от </w:t>
      </w:r>
      <w:r w:rsidRPr="00C90971">
        <w:lastRenderedPageBreak/>
        <w:t>проведения торгов, в порядке, установленном для размещения в единой информационной системе извещения о проведении торгов.</w:t>
      </w:r>
    </w:p>
    <w:p w:rsidR="009A2742" w:rsidRPr="00C90971" w:rsidRDefault="009A2742" w:rsidP="000A19F8">
      <w:pPr>
        <w:ind w:left="180" w:firstLine="284"/>
        <w:jc w:val="both"/>
      </w:pPr>
      <w:r w:rsidRPr="00C90971">
        <w:t>5.1.11.2.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rsidR="009A2742" w:rsidRPr="00C90971" w:rsidRDefault="009A2742" w:rsidP="000A19F8">
      <w:pPr>
        <w:ind w:left="180" w:firstLine="284"/>
        <w:jc w:val="both"/>
      </w:pPr>
      <w:r w:rsidRPr="00C90971">
        <w:t>5.1.12.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9A2742" w:rsidRPr="00C90971" w:rsidRDefault="009A2742" w:rsidP="000A19F8">
      <w:pPr>
        <w:ind w:left="180" w:firstLine="284"/>
        <w:jc w:val="both"/>
      </w:pPr>
      <w:bookmarkStart w:id="41" w:name="sub_5213"/>
      <w:r w:rsidRPr="00C90971">
        <w:t>5.1.13. Любой участник закупки вправе направить Заказчику в письменной форме запрос о разъяснении положений извещения и (или) документации о торгах.</w:t>
      </w:r>
    </w:p>
    <w:bookmarkEnd w:id="41"/>
    <w:p w:rsidR="009A2742" w:rsidRPr="00C90971" w:rsidRDefault="009A2742" w:rsidP="000A19F8">
      <w:pPr>
        <w:pStyle w:val="a7"/>
        <w:ind w:left="180" w:firstLine="250"/>
        <w:jc w:val="both"/>
      </w:pPr>
      <w:r w:rsidRPr="00C90971">
        <w:t xml:space="preserve">5.1.13.1.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rsidR="009A2742" w:rsidRPr="00C90971" w:rsidRDefault="009A2742" w:rsidP="000A19F8">
      <w:pPr>
        <w:pStyle w:val="a7"/>
        <w:ind w:left="180" w:firstLine="250"/>
        <w:jc w:val="both"/>
      </w:pPr>
      <w:r w:rsidRPr="00C90971">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rsidR="009A2742" w:rsidRPr="00C90971" w:rsidRDefault="009A2742" w:rsidP="000A19F8">
      <w:pPr>
        <w:pStyle w:val="a7"/>
        <w:ind w:left="180" w:firstLine="250"/>
        <w:jc w:val="both"/>
      </w:pPr>
      <w:r w:rsidRPr="00C90971">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rsidR="009A2742" w:rsidRPr="00C90971" w:rsidRDefault="009A2742" w:rsidP="000A19F8">
      <w:pPr>
        <w:pStyle w:val="a7"/>
        <w:ind w:left="180" w:firstLine="250"/>
        <w:jc w:val="both"/>
      </w:pPr>
      <w:r w:rsidRPr="00C90971">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rsidR="009A2742" w:rsidRPr="00C90971" w:rsidRDefault="009A2742" w:rsidP="000A19F8">
      <w:pPr>
        <w:ind w:left="180" w:firstLine="250"/>
        <w:jc w:val="both"/>
      </w:pPr>
      <w:r w:rsidRPr="00C90971">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технических средств электронной площадки.</w:t>
      </w:r>
    </w:p>
    <w:p w:rsidR="009A2742" w:rsidRPr="00C90971" w:rsidRDefault="009A2742" w:rsidP="000A19F8">
      <w:pPr>
        <w:ind w:left="180" w:firstLine="284"/>
        <w:jc w:val="both"/>
      </w:pPr>
      <w:r w:rsidRPr="00C90971">
        <w:t>5.1.14. Участник закупки вправе подать только одну заявку на участие в торгах.</w:t>
      </w:r>
    </w:p>
    <w:p w:rsidR="009A2742" w:rsidRPr="00C90971" w:rsidRDefault="009A2742" w:rsidP="000A19F8">
      <w:pPr>
        <w:ind w:left="180"/>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5.2. Извещение о проведении торгов</w:t>
      </w:r>
    </w:p>
    <w:p w:rsidR="009A2742" w:rsidRPr="00C90971" w:rsidRDefault="009A2742" w:rsidP="000A19F8">
      <w:pPr>
        <w:tabs>
          <w:tab w:val="left" w:pos="1134"/>
        </w:tabs>
        <w:ind w:left="180" w:firstLine="284"/>
        <w:jc w:val="both"/>
      </w:pPr>
      <w:r w:rsidRPr="00C90971">
        <w:t>5.2.1. В извещении о проведении торгов должны быть указаны следующие сведения:</w:t>
      </w:r>
    </w:p>
    <w:p w:rsidR="009A2742" w:rsidRPr="00C90971" w:rsidRDefault="009A2742" w:rsidP="000A19F8">
      <w:pPr>
        <w:shd w:val="clear" w:color="auto" w:fill="FFFFFF"/>
        <w:ind w:left="180" w:firstLine="284"/>
        <w:jc w:val="both"/>
        <w:rPr>
          <w:lang w:eastAsia="ru-RU"/>
        </w:rPr>
      </w:pPr>
      <w:r w:rsidRPr="00C90971">
        <w:rPr>
          <w:lang w:eastAsia="ru-RU"/>
        </w:rPr>
        <w:t>5.2.1.1. Способ осуществления закупки.</w:t>
      </w:r>
    </w:p>
    <w:p w:rsidR="009A2742" w:rsidRPr="00C90971" w:rsidRDefault="009A2742" w:rsidP="000A19F8">
      <w:pPr>
        <w:shd w:val="clear" w:color="auto" w:fill="FFFFFF"/>
        <w:ind w:left="180" w:firstLine="284"/>
        <w:jc w:val="both"/>
        <w:rPr>
          <w:lang w:eastAsia="ru-RU"/>
        </w:rPr>
      </w:pPr>
      <w:bookmarkStart w:id="42" w:name="dst100320"/>
      <w:bookmarkEnd w:id="42"/>
      <w:r w:rsidRPr="00C90971">
        <w:rPr>
          <w:lang w:eastAsia="ru-RU"/>
        </w:rPr>
        <w:t xml:space="preserve">5.2.1.2. Наименование, место нахождения, почтовый адрес, адрес электронной почты, номера </w:t>
      </w:r>
      <w:r w:rsidRPr="00C90971">
        <w:t>контактных телефонов Заказчика, Организатора закупки</w:t>
      </w:r>
      <w:r w:rsidRPr="00C90971">
        <w:rPr>
          <w:lang w:eastAsia="ru-RU"/>
        </w:rPr>
        <w:t>;</w:t>
      </w:r>
    </w:p>
    <w:p w:rsidR="009A2742" w:rsidRPr="00C90971" w:rsidRDefault="009A2742" w:rsidP="000A19F8">
      <w:pPr>
        <w:shd w:val="clear" w:color="auto" w:fill="FFFFFF"/>
        <w:ind w:left="180" w:firstLine="284"/>
        <w:jc w:val="both"/>
        <w:rPr>
          <w:lang w:eastAsia="ru-RU"/>
        </w:rPr>
      </w:pPr>
      <w:bookmarkStart w:id="43" w:name="dst100321"/>
      <w:bookmarkEnd w:id="43"/>
      <w:r w:rsidRPr="00C90971">
        <w:rPr>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C90971">
        <w:t>Закона № 223-ФЗ</w:t>
      </w:r>
      <w:r w:rsidRPr="00C90971">
        <w:rPr>
          <w:lang w:eastAsia="ru-RU"/>
        </w:rPr>
        <w:t>(при необходимости);</w:t>
      </w:r>
    </w:p>
    <w:p w:rsidR="009A2742" w:rsidRPr="00C90971" w:rsidRDefault="009A2742" w:rsidP="000A19F8">
      <w:pPr>
        <w:shd w:val="clear" w:color="auto" w:fill="FFFFFF"/>
        <w:ind w:left="180" w:firstLine="284"/>
        <w:jc w:val="both"/>
        <w:rPr>
          <w:lang w:eastAsia="ru-RU"/>
        </w:rPr>
      </w:pPr>
      <w:bookmarkStart w:id="44" w:name="dst100322"/>
      <w:bookmarkEnd w:id="44"/>
      <w:r w:rsidRPr="00C90971">
        <w:rPr>
          <w:lang w:eastAsia="ru-RU"/>
        </w:rPr>
        <w:t>5.2.1.4. Место поставки товара, выполнения работы, оказания услуги;</w:t>
      </w:r>
    </w:p>
    <w:p w:rsidR="009A2742" w:rsidRPr="00C90971" w:rsidRDefault="009A2742" w:rsidP="000A19F8">
      <w:pPr>
        <w:shd w:val="clear" w:color="auto" w:fill="FFFFFF"/>
        <w:ind w:left="180" w:firstLine="284"/>
        <w:jc w:val="both"/>
        <w:rPr>
          <w:lang w:eastAsia="ru-RU"/>
        </w:rPr>
      </w:pPr>
      <w:bookmarkStart w:id="45" w:name="dst100323"/>
      <w:bookmarkEnd w:id="45"/>
      <w:r w:rsidRPr="00C90971">
        <w:rPr>
          <w:lang w:eastAsia="ru-RU"/>
        </w:rPr>
        <w:t>5.2.1.5.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9A2742" w:rsidRPr="00C90971" w:rsidRDefault="009A2742" w:rsidP="000A19F8">
      <w:pPr>
        <w:shd w:val="clear" w:color="auto" w:fill="FFFFFF"/>
        <w:ind w:left="180" w:firstLine="284"/>
        <w:jc w:val="both"/>
        <w:rPr>
          <w:lang w:eastAsia="ru-RU"/>
        </w:rPr>
      </w:pPr>
      <w:bookmarkStart w:id="46" w:name="dst100324"/>
      <w:bookmarkEnd w:id="46"/>
      <w:r w:rsidRPr="00C90971">
        <w:rPr>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A2742" w:rsidRPr="00C90971" w:rsidRDefault="009A2742" w:rsidP="000A19F8">
      <w:pPr>
        <w:shd w:val="clear" w:color="auto" w:fill="FFFFFF"/>
        <w:ind w:left="180" w:firstLine="284"/>
        <w:jc w:val="both"/>
        <w:rPr>
          <w:lang w:eastAsia="ru-RU"/>
        </w:rPr>
      </w:pPr>
      <w:bookmarkStart w:id="47" w:name="dst100325"/>
      <w:bookmarkEnd w:id="47"/>
      <w:r w:rsidRPr="00C90971">
        <w:rPr>
          <w:lang w:eastAsia="ru-RU"/>
        </w:rPr>
        <w:lastRenderedPageBreak/>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A2742" w:rsidRPr="00C90971" w:rsidRDefault="009A2742" w:rsidP="000A19F8">
      <w:pPr>
        <w:shd w:val="clear" w:color="auto" w:fill="FFFFFF"/>
        <w:ind w:left="180" w:firstLine="284"/>
        <w:jc w:val="both"/>
        <w:rPr>
          <w:lang w:eastAsia="ru-RU"/>
        </w:rPr>
      </w:pPr>
      <w:bookmarkStart w:id="48" w:name="dst100326"/>
      <w:bookmarkEnd w:id="48"/>
      <w:r w:rsidRPr="00C90971">
        <w:rPr>
          <w:lang w:eastAsia="ru-RU"/>
        </w:rPr>
        <w:t>5.2.1.8. Адрес электронной площадки в информационно-телекоммуникационной сети "Интернет" (при осуществлении конкурентной закупки);</w:t>
      </w:r>
    </w:p>
    <w:p w:rsidR="009A2742" w:rsidRPr="00C90971" w:rsidRDefault="009A2742" w:rsidP="000A19F8">
      <w:pPr>
        <w:pStyle w:val="a7"/>
        <w:numPr>
          <w:ilvl w:val="3"/>
          <w:numId w:val="23"/>
        </w:numPr>
        <w:tabs>
          <w:tab w:val="left" w:pos="993"/>
        </w:tabs>
        <w:ind w:left="180" w:firstLine="284"/>
        <w:jc w:val="both"/>
      </w:pPr>
      <w:bookmarkStart w:id="49" w:name="sub_536"/>
      <w:r w:rsidRPr="00C90971">
        <w:t xml:space="preserve">При проведении конкурса - место, дата и время вскрытия конвертов с заявками на участие в конкурсе, </w:t>
      </w:r>
    </w:p>
    <w:p w:rsidR="009A2742" w:rsidRPr="00C90971" w:rsidRDefault="009A2742" w:rsidP="000A19F8">
      <w:pPr>
        <w:pStyle w:val="a7"/>
        <w:numPr>
          <w:ilvl w:val="3"/>
          <w:numId w:val="23"/>
        </w:numPr>
        <w:tabs>
          <w:tab w:val="left" w:pos="0"/>
        </w:tabs>
        <w:ind w:left="180" w:firstLine="284"/>
        <w:jc w:val="both"/>
      </w:pPr>
      <w:r w:rsidRPr="00C90971">
        <w:t>Дата окончания срока рассмотрения заявок на участие в торгах.</w:t>
      </w:r>
    </w:p>
    <w:p w:rsidR="009A2742" w:rsidRPr="00C90971" w:rsidRDefault="009A2742" w:rsidP="000A19F8">
      <w:pPr>
        <w:pStyle w:val="a7"/>
        <w:numPr>
          <w:ilvl w:val="3"/>
          <w:numId w:val="23"/>
        </w:numPr>
        <w:tabs>
          <w:tab w:val="left" w:pos="1134"/>
        </w:tabs>
        <w:ind w:left="180" w:firstLine="284"/>
        <w:jc w:val="both"/>
      </w:pPr>
      <w:r w:rsidRPr="00C90971">
        <w:t>При проведении аукциона – дата, место, время проведения аукциона и шаг аукциона.</w:t>
      </w:r>
    </w:p>
    <w:p w:rsidR="009A2742" w:rsidRPr="00C90971" w:rsidRDefault="009A2742" w:rsidP="000A19F8">
      <w:pPr>
        <w:autoSpaceDE w:val="0"/>
        <w:autoSpaceDN w:val="0"/>
        <w:adjustRightInd w:val="0"/>
        <w:ind w:left="180"/>
        <w:jc w:val="both"/>
      </w:pPr>
      <w:r w:rsidRPr="00C90971">
        <w:t xml:space="preserve">     5.2.1.12 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9A2742" w:rsidRPr="00C90971" w:rsidRDefault="009A2742" w:rsidP="000A19F8">
      <w:pPr>
        <w:autoSpaceDE w:val="0"/>
        <w:autoSpaceDN w:val="0"/>
        <w:adjustRightInd w:val="0"/>
        <w:ind w:left="180"/>
        <w:jc w:val="both"/>
        <w:rPr>
          <w:lang w:eastAsia="ru-RU"/>
        </w:rPr>
      </w:pPr>
      <w:r w:rsidRPr="00C90971">
        <w:t xml:space="preserve">     5.2.1.13. В</w:t>
      </w:r>
      <w:r w:rsidRPr="00C90971">
        <w:rPr>
          <w:lang w:eastAsia="ru-RU"/>
        </w:rPr>
        <w:t xml:space="preserve"> извещении о проведении конкурса в электронной форме с участием только субъекты малого и среднего предпринимательства должны быть установлены сроки проведения каждого этапа такого конкурса.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9A2742" w:rsidRPr="00C90971" w:rsidRDefault="009A2742" w:rsidP="000A19F8">
      <w:pPr>
        <w:pStyle w:val="a7"/>
        <w:tabs>
          <w:tab w:val="left" w:pos="1134"/>
          <w:tab w:val="left" w:pos="1701"/>
        </w:tabs>
        <w:ind w:left="180"/>
        <w:jc w:val="both"/>
      </w:pPr>
      <w:r w:rsidRPr="00C90971">
        <w:t xml:space="preserve">     5.2.1.14. 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r w:rsidR="00D639F8" w:rsidRPr="00D639F8">
        <w:t xml:space="preserve"> и срок его исполнения.</w:t>
      </w:r>
    </w:p>
    <w:bookmarkEnd w:id="49"/>
    <w:p w:rsidR="009A2742" w:rsidRPr="00C90971" w:rsidRDefault="009A2742" w:rsidP="000A19F8">
      <w:pPr>
        <w:pStyle w:val="a7"/>
        <w:tabs>
          <w:tab w:val="left" w:pos="1134"/>
          <w:tab w:val="left" w:pos="1701"/>
        </w:tabs>
        <w:ind w:left="180"/>
        <w:jc w:val="both"/>
      </w:pPr>
      <w:r w:rsidRPr="00C90971">
        <w:t>Перечень сведений, содержащийся в извещении о проведении торгов, может быть расширен по усмотрению Заказчика.</w:t>
      </w:r>
    </w:p>
    <w:p w:rsidR="009A2742" w:rsidRPr="00C90971" w:rsidRDefault="009A2742" w:rsidP="000A19F8">
      <w:pPr>
        <w:pStyle w:val="a7"/>
        <w:tabs>
          <w:tab w:val="left" w:pos="550"/>
          <w:tab w:val="left" w:pos="1134"/>
          <w:tab w:val="left" w:pos="1701"/>
        </w:tabs>
        <w:ind w:left="180" w:firstLine="284"/>
        <w:jc w:val="both"/>
      </w:pPr>
      <w:r w:rsidRPr="00C90971">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rsidR="009A2742" w:rsidRPr="00C90971" w:rsidRDefault="009A2742" w:rsidP="000A19F8">
      <w:pPr>
        <w:pStyle w:val="a7"/>
        <w:tabs>
          <w:tab w:val="left" w:pos="550"/>
          <w:tab w:val="left" w:pos="1134"/>
          <w:tab w:val="left" w:pos="1701"/>
        </w:tabs>
        <w:ind w:left="180" w:firstLine="284"/>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5.3. Порядок проведения конкурса</w:t>
      </w:r>
    </w:p>
    <w:p w:rsidR="009A2742" w:rsidRPr="00C90971" w:rsidRDefault="009A2742" w:rsidP="000A19F8">
      <w:pPr>
        <w:tabs>
          <w:tab w:val="left" w:pos="3544"/>
        </w:tabs>
        <w:ind w:left="180" w:firstLine="284"/>
        <w:jc w:val="both"/>
      </w:pPr>
      <w:r w:rsidRPr="00C90971">
        <w:t>5.3.1. Конкурсная документация.</w:t>
      </w:r>
    </w:p>
    <w:p w:rsidR="009A2742" w:rsidRPr="00C90971" w:rsidRDefault="009A2742" w:rsidP="000A19F8">
      <w:pPr>
        <w:ind w:left="180" w:firstLine="284"/>
        <w:jc w:val="both"/>
      </w:pPr>
      <w:r w:rsidRPr="00C90971">
        <w:t>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руководителем Заказчика либо иным уполномоченным лицом.</w:t>
      </w:r>
    </w:p>
    <w:p w:rsidR="009A2742" w:rsidRPr="00C90971" w:rsidRDefault="009A2742" w:rsidP="000A19F8">
      <w:pPr>
        <w:ind w:left="180" w:firstLine="284"/>
        <w:jc w:val="both"/>
      </w:pPr>
      <w:r w:rsidRPr="00C90971">
        <w:t>5.3.1.2. В случае привлечения в качестве Организатора закупки юридического лица на основании договора (соглашения), конкурсная документация утверждается представителем Заказчика.</w:t>
      </w:r>
    </w:p>
    <w:p w:rsidR="009A2742" w:rsidRPr="00C90971" w:rsidRDefault="009A2742" w:rsidP="000A19F8">
      <w:pPr>
        <w:ind w:left="180" w:firstLine="284"/>
        <w:jc w:val="both"/>
      </w:pPr>
      <w:r w:rsidRPr="00C90971">
        <w:t>5.3.1.3. В конкурсной документации должны быть указаны следующие сведения:</w:t>
      </w:r>
    </w:p>
    <w:p w:rsidR="009A2742" w:rsidRPr="00C90971" w:rsidRDefault="009A2742" w:rsidP="000A19F8">
      <w:pPr>
        <w:shd w:val="clear" w:color="auto" w:fill="FFFFFF"/>
        <w:ind w:left="180" w:firstLine="540"/>
        <w:jc w:val="both"/>
        <w:rPr>
          <w:lang w:eastAsia="ru-RU"/>
        </w:rPr>
      </w:pPr>
      <w:r w:rsidRPr="00C90971">
        <w:rPr>
          <w:rStyle w:val="blk"/>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w:t>
      </w:r>
      <w:r w:rsidRPr="00C90971">
        <w:rPr>
          <w:rStyle w:val="blk"/>
        </w:rPr>
        <w:lastRenderedPageBreak/>
        <w:t>связанных с определением соответствия поставляемого товара, выполняемой работы, оказываемой услуги потребностям заказчика;</w:t>
      </w:r>
    </w:p>
    <w:p w:rsidR="009A2742" w:rsidRPr="00C90971" w:rsidRDefault="009A2742" w:rsidP="000A19F8">
      <w:pPr>
        <w:shd w:val="clear" w:color="auto" w:fill="FFFFFF"/>
        <w:ind w:left="180" w:firstLine="540"/>
        <w:jc w:val="both"/>
      </w:pPr>
      <w:bookmarkStart w:id="50" w:name="dst100331"/>
      <w:bookmarkEnd w:id="50"/>
      <w:r w:rsidRPr="00C90971">
        <w:rPr>
          <w:rStyle w:val="blk"/>
        </w:rPr>
        <w:t>2) Требования к содержанию, форме, оформлению и составу заявки на участие в конкурсе;</w:t>
      </w:r>
    </w:p>
    <w:p w:rsidR="009A2742" w:rsidRPr="00C90971" w:rsidRDefault="009A2742" w:rsidP="000A19F8">
      <w:pPr>
        <w:shd w:val="clear" w:color="auto" w:fill="FFFFFF"/>
        <w:ind w:left="180" w:firstLine="540"/>
        <w:jc w:val="both"/>
      </w:pPr>
      <w:bookmarkStart w:id="51" w:name="dst100332"/>
      <w:bookmarkEnd w:id="51"/>
      <w:r w:rsidRPr="00C90971">
        <w:rPr>
          <w:rStyle w:val="blk"/>
        </w:rPr>
        <w:t>3) Требования к описанию участниками такой закупки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конкурса, их количественных и качественных характеристик;</w:t>
      </w:r>
    </w:p>
    <w:p w:rsidR="009A2742" w:rsidRPr="00C90971" w:rsidRDefault="009A2742" w:rsidP="000A19F8">
      <w:pPr>
        <w:shd w:val="clear" w:color="auto" w:fill="FFFFFF"/>
        <w:ind w:left="180" w:firstLine="540"/>
        <w:jc w:val="both"/>
      </w:pPr>
      <w:bookmarkStart w:id="52" w:name="dst100333"/>
      <w:bookmarkEnd w:id="52"/>
      <w:r w:rsidRPr="00C90971">
        <w:rPr>
          <w:rStyle w:val="blk"/>
        </w:rPr>
        <w:t xml:space="preserve">4) Место, условия и сроки (периоды) поставки товара, выполнения работы, оказания услуги. </w:t>
      </w:r>
      <w:r w:rsidRPr="00C90971">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9A2742" w:rsidRPr="00C90971" w:rsidRDefault="009A2742" w:rsidP="000A19F8">
      <w:pPr>
        <w:shd w:val="clear" w:color="auto" w:fill="FFFFFF"/>
        <w:ind w:left="180" w:firstLine="540"/>
        <w:jc w:val="both"/>
      </w:pPr>
      <w:bookmarkStart w:id="53" w:name="dst100334"/>
      <w:bookmarkEnd w:id="53"/>
      <w:r w:rsidRPr="00C90971">
        <w:rPr>
          <w:rStyle w:val="blk"/>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9A2742" w:rsidRPr="00C90971" w:rsidRDefault="009A2742" w:rsidP="000A19F8">
      <w:pPr>
        <w:shd w:val="clear" w:color="auto" w:fill="FFFFFF"/>
        <w:ind w:left="180" w:firstLine="540"/>
        <w:jc w:val="both"/>
      </w:pPr>
      <w:bookmarkStart w:id="54" w:name="dst100335"/>
      <w:bookmarkEnd w:id="54"/>
      <w:r w:rsidRPr="00C90971">
        <w:rPr>
          <w:rStyle w:val="blk"/>
        </w:rPr>
        <w:t>6) Форма, сроки и порядок оплаты товара, работы, услуги;</w:t>
      </w:r>
    </w:p>
    <w:p w:rsidR="009A2742" w:rsidRPr="00C90971" w:rsidRDefault="009A2742" w:rsidP="000A19F8">
      <w:pPr>
        <w:shd w:val="clear" w:color="auto" w:fill="FFFFFF"/>
        <w:ind w:left="180" w:firstLine="540"/>
        <w:jc w:val="both"/>
      </w:pPr>
      <w:bookmarkStart w:id="55" w:name="dst100336"/>
      <w:bookmarkEnd w:id="55"/>
      <w:r w:rsidRPr="00C90971">
        <w:rPr>
          <w:rStyle w:val="blk"/>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A2742" w:rsidRPr="00C90971" w:rsidRDefault="009A2742" w:rsidP="000A19F8">
      <w:pPr>
        <w:ind w:left="180" w:firstLine="540"/>
        <w:jc w:val="both"/>
      </w:pPr>
      <w:bookmarkStart w:id="56" w:name="dst100337"/>
      <w:bookmarkEnd w:id="56"/>
      <w:r w:rsidRPr="00C90971">
        <w:rPr>
          <w:rStyle w:val="blk"/>
        </w:rPr>
        <w:t xml:space="preserve">8) Порядок, место, дата начала, дата и время окончания срока подачи заявок на участие в конкурсе (этапах конкурса) и порядок подведения итогов такой закупки (этапов такой закупки). </w:t>
      </w:r>
      <w:r w:rsidRPr="00C90971">
        <w:t>Порядок и срок подачи заявок на участие в конкурсе</w:t>
      </w:r>
      <w:r w:rsidRPr="00C90971">
        <w:rPr>
          <w:rStyle w:val="blk"/>
        </w:rPr>
        <w:t>;</w:t>
      </w:r>
    </w:p>
    <w:p w:rsidR="009A2742" w:rsidRPr="00C90971" w:rsidRDefault="009A2742" w:rsidP="000A19F8">
      <w:pPr>
        <w:shd w:val="clear" w:color="auto" w:fill="FFFFFF"/>
        <w:ind w:left="180" w:firstLine="540"/>
        <w:jc w:val="both"/>
      </w:pPr>
      <w:bookmarkStart w:id="57" w:name="dst100338"/>
      <w:bookmarkEnd w:id="57"/>
      <w:r w:rsidRPr="00C90971">
        <w:rPr>
          <w:rStyle w:val="blk"/>
        </w:rPr>
        <w:t xml:space="preserve">9) </w:t>
      </w:r>
      <w:r w:rsidRPr="00C90971">
        <w:t>Требования к участникам конкурса;</w:t>
      </w:r>
    </w:p>
    <w:p w:rsidR="009A2742" w:rsidRPr="00C90971" w:rsidRDefault="009A2742" w:rsidP="000A19F8">
      <w:pPr>
        <w:shd w:val="clear" w:color="auto" w:fill="FFFFFF"/>
        <w:ind w:left="180" w:firstLine="540"/>
        <w:jc w:val="both"/>
      </w:pPr>
      <w:bookmarkStart w:id="58" w:name="dst100339"/>
      <w:bookmarkEnd w:id="58"/>
      <w:r w:rsidRPr="00C90971">
        <w:rPr>
          <w:rStyle w:val="blk"/>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A2742" w:rsidRPr="00C90971" w:rsidRDefault="009A2742" w:rsidP="000A19F8">
      <w:pPr>
        <w:shd w:val="clear" w:color="auto" w:fill="FFFFFF"/>
        <w:ind w:left="180" w:firstLine="540"/>
        <w:jc w:val="both"/>
        <w:rPr>
          <w:rStyle w:val="blk"/>
        </w:rPr>
      </w:pPr>
      <w:bookmarkStart w:id="59" w:name="dst100340"/>
      <w:bookmarkEnd w:id="59"/>
      <w:r w:rsidRPr="00C90971">
        <w:rPr>
          <w:rStyle w:val="blk"/>
        </w:rPr>
        <w:t>11) Формы, порядок, дата начала, дата и время окончания срока предоставления участникам конкурса разъяснений положений документации о закупке;</w:t>
      </w:r>
    </w:p>
    <w:p w:rsidR="009A2742" w:rsidRPr="00C90971" w:rsidRDefault="009A2742" w:rsidP="000A19F8">
      <w:pPr>
        <w:ind w:left="180" w:firstLine="540"/>
        <w:jc w:val="both"/>
      </w:pPr>
      <w:r w:rsidRPr="00C90971">
        <w:rPr>
          <w:rStyle w:val="blk"/>
        </w:rPr>
        <w:t xml:space="preserve">12) </w:t>
      </w:r>
      <w:r w:rsidRPr="00C90971">
        <w:t>Место, дата и время вскрытия конвертов с заявками на участие в конкурсе;</w:t>
      </w:r>
    </w:p>
    <w:p w:rsidR="009A2742" w:rsidRPr="00C90971" w:rsidRDefault="009A2742" w:rsidP="000A19F8">
      <w:pPr>
        <w:shd w:val="clear" w:color="auto" w:fill="FFFFFF"/>
        <w:ind w:left="180" w:firstLine="540"/>
        <w:jc w:val="both"/>
      </w:pPr>
      <w:bookmarkStart w:id="60" w:name="dst100341"/>
      <w:bookmarkEnd w:id="60"/>
      <w:r w:rsidRPr="00C90971">
        <w:rPr>
          <w:rStyle w:val="blk"/>
        </w:rPr>
        <w:t>13) Дата рассмотрения предложений участников такой закупки и подведения итогов такой закупки;</w:t>
      </w:r>
    </w:p>
    <w:p w:rsidR="009A2742" w:rsidRPr="00C90971" w:rsidRDefault="009A2742" w:rsidP="000A19F8">
      <w:pPr>
        <w:shd w:val="clear" w:color="auto" w:fill="FFFFFF"/>
        <w:ind w:left="180" w:firstLine="540"/>
        <w:jc w:val="both"/>
      </w:pPr>
      <w:bookmarkStart w:id="61" w:name="dst100342"/>
      <w:bookmarkEnd w:id="61"/>
      <w:r w:rsidRPr="00C90971">
        <w:rPr>
          <w:rStyle w:val="blk"/>
        </w:rPr>
        <w:t>14) Критерии оценки и сопоставления заявок на участие в такой закупке;</w:t>
      </w:r>
    </w:p>
    <w:p w:rsidR="009A2742" w:rsidRPr="00C90971" w:rsidRDefault="009A2742" w:rsidP="000A19F8">
      <w:pPr>
        <w:shd w:val="clear" w:color="auto" w:fill="FFFFFF"/>
        <w:ind w:left="180" w:firstLine="540"/>
        <w:jc w:val="both"/>
      </w:pPr>
      <w:bookmarkStart w:id="62" w:name="dst100343"/>
      <w:bookmarkEnd w:id="62"/>
      <w:r w:rsidRPr="00C90971">
        <w:rPr>
          <w:rStyle w:val="blk"/>
        </w:rPr>
        <w:t>15) Порядок оценки и сопоставления заявок на участие в такой закупке;</w:t>
      </w:r>
    </w:p>
    <w:p w:rsidR="009A2742" w:rsidRPr="00C90971" w:rsidRDefault="009A2742" w:rsidP="000A19F8">
      <w:pPr>
        <w:shd w:val="clear" w:color="auto" w:fill="FFFFFF"/>
        <w:ind w:left="180" w:firstLine="540"/>
        <w:jc w:val="both"/>
      </w:pPr>
      <w:bookmarkStart w:id="63" w:name="dst100344"/>
      <w:bookmarkEnd w:id="63"/>
      <w:r w:rsidRPr="00C90971">
        <w:rPr>
          <w:rStyle w:val="blk"/>
        </w:rPr>
        <w:t xml:space="preserve">16) Описание предмета такой закупки в соответствии с частью 6.1 статьи 3 </w:t>
      </w:r>
      <w:r w:rsidRPr="00C90971">
        <w:t>Закона № 223-ФЗ</w:t>
      </w:r>
      <w:r w:rsidRPr="00C90971">
        <w:rPr>
          <w:rStyle w:val="blk"/>
        </w:rPr>
        <w:t>;</w:t>
      </w:r>
    </w:p>
    <w:p w:rsidR="009A2742" w:rsidRPr="00C90971" w:rsidRDefault="009A2742" w:rsidP="000A19F8">
      <w:pPr>
        <w:autoSpaceDE w:val="0"/>
        <w:autoSpaceDN w:val="0"/>
        <w:adjustRightInd w:val="0"/>
        <w:ind w:left="180"/>
        <w:jc w:val="both"/>
      </w:pPr>
      <w:bookmarkStart w:id="64" w:name="sub_542"/>
      <w:r w:rsidRPr="00C90971">
        <w:t>17) Т</w:t>
      </w:r>
      <w:r w:rsidRPr="00C90971">
        <w:rPr>
          <w:lang w:eastAsia="ru-RU"/>
        </w:rPr>
        <w:t>ребование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 закупки, документации о закупке указываются размер такого обеспечения и иные требования к такому обеспечению, в том числе условия банковской гарантии</w:t>
      </w:r>
      <w:r w:rsidRPr="00C90971">
        <w:t>;</w:t>
      </w:r>
    </w:p>
    <w:p w:rsidR="009A2742" w:rsidRPr="00C90971" w:rsidRDefault="009A2742" w:rsidP="000A19F8">
      <w:pPr>
        <w:ind w:left="180" w:firstLine="540"/>
        <w:jc w:val="both"/>
      </w:pPr>
      <w:r w:rsidRPr="00C90971">
        <w:t>18) Размер, форму и срок действия, срок и порядок предоставления обеспечения исполнения договора в случае, если Заказчиком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rsidR="009A2742" w:rsidRPr="00C90971" w:rsidRDefault="009A2742" w:rsidP="000A19F8">
      <w:pPr>
        <w:ind w:left="180" w:firstLine="540"/>
        <w:jc w:val="both"/>
      </w:pPr>
      <w:r w:rsidRPr="00C90971">
        <w:t>19) Срок со дня размещения в единой информационной системе протокола подведения итогов конкурса, в течение которого победитель конкурса должен подписать договор;</w:t>
      </w:r>
    </w:p>
    <w:p w:rsidR="009A2742" w:rsidRPr="00C90971" w:rsidRDefault="009A2742" w:rsidP="000A19F8">
      <w:pPr>
        <w:ind w:left="180" w:firstLine="540"/>
        <w:jc w:val="both"/>
      </w:pPr>
      <w:r w:rsidRPr="00C90971">
        <w:lastRenderedPageBreak/>
        <w:t xml:space="preserve">20) При проведении конкурса в электронной форме - </w:t>
      </w:r>
      <w:r w:rsidRPr="00C90971">
        <w:rPr>
          <w:lang w:eastAsia="ru-RU"/>
        </w:rPr>
        <w:t>адрес электронной площадки в информационно-телекоммуникационной сети "Интернет";</w:t>
      </w:r>
    </w:p>
    <w:p w:rsidR="009A2742" w:rsidRPr="00C90971" w:rsidRDefault="009A2742" w:rsidP="000A19F8">
      <w:pPr>
        <w:pStyle w:val="a7"/>
        <w:tabs>
          <w:tab w:val="left" w:pos="0"/>
          <w:tab w:val="left" w:pos="1134"/>
        </w:tabs>
        <w:ind w:left="180" w:firstLine="540"/>
        <w:jc w:val="both"/>
      </w:pPr>
      <w:bookmarkStart w:id="65" w:name="sub_5423"/>
      <w:bookmarkEnd w:id="64"/>
      <w:r w:rsidRPr="00C90971">
        <w:t>Перечень сведений, содержащийся в конкурсной документации, может быть расширен по усмотрению Заказчика.</w:t>
      </w:r>
    </w:p>
    <w:p w:rsidR="009A2742" w:rsidRPr="00C90971" w:rsidRDefault="009A2742" w:rsidP="000A19F8">
      <w:pPr>
        <w:pStyle w:val="a7"/>
        <w:tabs>
          <w:tab w:val="left" w:pos="1701"/>
        </w:tabs>
        <w:ind w:left="180" w:firstLine="284"/>
        <w:jc w:val="both"/>
      </w:pPr>
      <w:r w:rsidRPr="00C90971">
        <w:t xml:space="preserve">5.3.1.4.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 </w:t>
      </w:r>
    </w:p>
    <w:p w:rsidR="009A2742" w:rsidRPr="00C90971" w:rsidRDefault="009A2742" w:rsidP="000A19F8">
      <w:pPr>
        <w:ind w:left="180" w:firstLine="284"/>
        <w:jc w:val="both"/>
      </w:pPr>
      <w:bookmarkStart w:id="66" w:name="sub_5424"/>
      <w:bookmarkEnd w:id="65"/>
      <w:r w:rsidRPr="00C90971">
        <w:t>5.3.1.5. Сведения, содержащиеся в конкурсной документации, должны соответствовать сведениям, указанным в извещении о проведении конкурса.</w:t>
      </w:r>
    </w:p>
    <w:p w:rsidR="009A2742" w:rsidRPr="00C90971" w:rsidRDefault="009A2742" w:rsidP="000A19F8">
      <w:pPr>
        <w:ind w:left="180" w:firstLine="284"/>
        <w:jc w:val="both"/>
      </w:pPr>
      <w:bookmarkStart w:id="67" w:name="sub_505"/>
      <w:bookmarkEnd w:id="66"/>
      <w:r w:rsidRPr="00C90971">
        <w:t>5.3.2.При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конкурсе (процедура подведения итогов конкурса).</w:t>
      </w:r>
    </w:p>
    <w:p w:rsidR="009A2742" w:rsidRPr="00C90971" w:rsidRDefault="009A2742" w:rsidP="000A19F8">
      <w:pPr>
        <w:ind w:left="180" w:firstLine="284"/>
        <w:jc w:val="both"/>
      </w:pPr>
      <w:r w:rsidRPr="00C90971">
        <w:t>5.3.2.1.  Порядок вскрытия конвертов с заявками на участие в конкурсе.</w:t>
      </w:r>
    </w:p>
    <w:p w:rsidR="009A2742" w:rsidRPr="00C90971" w:rsidRDefault="009A2742" w:rsidP="000A19F8">
      <w:pPr>
        <w:ind w:left="180" w:firstLine="284"/>
        <w:jc w:val="both"/>
      </w:pPr>
      <w:bookmarkStart w:id="68" w:name="sub_551"/>
      <w:bookmarkEnd w:id="67"/>
      <w:r w:rsidRPr="00C90971">
        <w:t>5.3.2.1.1. В день, во время и в месте, указанные в извещении о проведении конкурса, закупочной Комиссией вскрываются конверты с заявками на участие в конкурсе.</w:t>
      </w:r>
    </w:p>
    <w:p w:rsidR="009A2742" w:rsidRPr="00C90971" w:rsidRDefault="009A2742" w:rsidP="000A19F8">
      <w:pPr>
        <w:ind w:left="180" w:firstLine="284"/>
        <w:jc w:val="both"/>
      </w:pPr>
      <w:r w:rsidRPr="00C90971">
        <w:rPr>
          <w:lang w:eastAsia="en-US"/>
        </w:rPr>
        <w:t>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w:t>
      </w:r>
    </w:p>
    <w:p w:rsidR="009A2742" w:rsidRPr="00C90971" w:rsidRDefault="009A2742" w:rsidP="000A19F8">
      <w:pPr>
        <w:ind w:left="180" w:firstLine="284"/>
        <w:jc w:val="both"/>
      </w:pPr>
      <w:r w:rsidRPr="00C90971">
        <w:rPr>
          <w:rFonts w:eastAsia="SimSun"/>
          <w:kern w:val="3"/>
          <w:lang w:bidi="hi-IN"/>
        </w:rPr>
        <w:t xml:space="preserve">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 </w:t>
      </w:r>
      <w:r w:rsidRPr="00C90971">
        <w:t>с заявками на участие в конкурсе</w:t>
      </w:r>
      <w:r w:rsidRPr="00C90971">
        <w:rPr>
          <w:rFonts w:eastAsia="SimSun"/>
          <w:kern w:val="3"/>
          <w:lang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9A2742" w:rsidRPr="00C90971" w:rsidRDefault="009A2742" w:rsidP="000A19F8">
      <w:pPr>
        <w:ind w:left="180" w:firstLine="284"/>
        <w:jc w:val="both"/>
      </w:pPr>
      <w:bookmarkStart w:id="69" w:name="sub_553"/>
      <w:bookmarkEnd w:id="68"/>
      <w:r w:rsidRPr="00C90971">
        <w:t>5.3.2.1.2.Регистрационный номер заявки каждого участника закупки, конверт с заявкой на участие в конкурсе которого вскрывается, цена 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Результаты вскрытия конвертов с заявками на участие вконкурсе отражаются:</w:t>
      </w:r>
    </w:p>
    <w:p w:rsidR="009A2742" w:rsidRPr="00C90971" w:rsidRDefault="009A2742" w:rsidP="000A19F8">
      <w:pPr>
        <w:ind w:left="180" w:firstLine="284"/>
        <w:jc w:val="both"/>
      </w:pPr>
      <w:r w:rsidRPr="00C90971">
        <w:t xml:space="preserve"> в </w:t>
      </w:r>
      <w:r w:rsidRPr="00C90971">
        <w:rPr>
          <w:shd w:val="clear" w:color="auto" w:fill="FFFFFF"/>
        </w:rPr>
        <w:t>протоколе, составляемом в ходе осуществления конкурса (по результатам этапа конкурса, если проводится многоэтапный конкурс).</w:t>
      </w:r>
    </w:p>
    <w:p w:rsidR="009A2742" w:rsidRPr="00C90971" w:rsidRDefault="009A2742" w:rsidP="000A19F8">
      <w:pPr>
        <w:ind w:left="180" w:firstLine="284"/>
        <w:jc w:val="both"/>
      </w:pPr>
      <w:r w:rsidRPr="00C90971">
        <w:t>5.3.2.1.3.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w:t>
      </w:r>
      <w:bookmarkStart w:id="70" w:name="sub_554"/>
      <w:bookmarkEnd w:id="69"/>
    </w:p>
    <w:p w:rsidR="009A2742" w:rsidRPr="00C90971" w:rsidRDefault="009A2742" w:rsidP="000A19F8">
      <w:pPr>
        <w:ind w:left="180" w:firstLine="284"/>
        <w:jc w:val="both"/>
      </w:pPr>
      <w:r w:rsidRPr="00C90971">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9A2742" w:rsidRPr="00C90971" w:rsidRDefault="009A2742" w:rsidP="000A19F8">
      <w:pPr>
        <w:ind w:left="180" w:firstLine="284"/>
        <w:jc w:val="both"/>
      </w:pPr>
      <w:r w:rsidRPr="00C90971">
        <w:t>В случае, если на участие в конкурсе была подана только одна заявка, указанная заявка рассматривается закупочной Комиссией в порядке, предусмотренном п. 5.3.2.2 настоящего Положения.</w:t>
      </w:r>
    </w:p>
    <w:p w:rsidR="009A2742" w:rsidRPr="00C90971" w:rsidRDefault="009A2742" w:rsidP="000A19F8">
      <w:pPr>
        <w:ind w:left="180" w:firstLine="284"/>
        <w:jc w:val="both"/>
      </w:pPr>
      <w:bookmarkStart w:id="71" w:name="sub_506"/>
      <w:bookmarkEnd w:id="70"/>
      <w:r w:rsidRPr="00C90971">
        <w:t>5.3.2.2. Порядок рассмотрения заявок на участие в конкурсе.</w:t>
      </w:r>
    </w:p>
    <w:p w:rsidR="009A2742" w:rsidRPr="00C90971" w:rsidRDefault="009A2742" w:rsidP="000A19F8">
      <w:pPr>
        <w:ind w:left="180" w:firstLine="284"/>
        <w:jc w:val="both"/>
      </w:pPr>
      <w:bookmarkStart w:id="72" w:name="sub_561"/>
      <w:bookmarkEnd w:id="71"/>
      <w:r w:rsidRPr="00C90971">
        <w:t xml:space="preserve">5.3.2.2.1. Закупочная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3" w:name="sub_562"/>
      <w:bookmarkEnd w:id="72"/>
    </w:p>
    <w:p w:rsidR="009A2742" w:rsidRPr="00C90971" w:rsidRDefault="009A2742" w:rsidP="000A19F8">
      <w:pPr>
        <w:ind w:left="180" w:firstLine="284"/>
        <w:jc w:val="both"/>
      </w:pPr>
      <w:r w:rsidRPr="00C90971">
        <w:t>5.3.2.2.2. Закупочная Комиссия вправе отклонить заявку на участие в конкурсе в следующих случаях:</w:t>
      </w:r>
    </w:p>
    <w:p w:rsidR="009A2742" w:rsidRPr="00C90971" w:rsidRDefault="009A2742" w:rsidP="000A19F8">
      <w:pPr>
        <w:pStyle w:val="a7"/>
        <w:tabs>
          <w:tab w:val="left" w:pos="1134"/>
        </w:tabs>
        <w:ind w:left="180" w:firstLine="284"/>
        <w:jc w:val="both"/>
        <w:rPr>
          <w:sz w:val="22"/>
          <w:szCs w:val="22"/>
        </w:rPr>
      </w:pPr>
      <w:r w:rsidRPr="00C90971">
        <w:t xml:space="preserve">1) </w:t>
      </w:r>
      <w:r w:rsidRPr="00C90971">
        <w:rPr>
          <w:sz w:val="22"/>
          <w:szCs w:val="22"/>
        </w:rPr>
        <w:t>несоответствия заявки, поданной участником конкурса, требованиям конкурсной документации и настоящего Положения;</w:t>
      </w:r>
    </w:p>
    <w:p w:rsidR="009A2742" w:rsidRPr="00C90971" w:rsidRDefault="009A2742" w:rsidP="000A19F8">
      <w:pPr>
        <w:pStyle w:val="a7"/>
        <w:tabs>
          <w:tab w:val="left" w:pos="1134"/>
        </w:tabs>
        <w:ind w:left="180" w:firstLine="284"/>
        <w:jc w:val="both"/>
      </w:pPr>
      <w:r w:rsidRPr="00C90971">
        <w:t xml:space="preserve">2) отсутствия обеспечения заявки на участие в конкурсе, если в конкурсной документации установлено данное требование; </w:t>
      </w:r>
    </w:p>
    <w:p w:rsidR="009A2742" w:rsidRPr="00C90971" w:rsidRDefault="009A2742" w:rsidP="000A19F8">
      <w:pPr>
        <w:pStyle w:val="a7"/>
        <w:tabs>
          <w:tab w:val="left" w:pos="1134"/>
        </w:tabs>
        <w:ind w:left="180" w:firstLine="284"/>
        <w:jc w:val="both"/>
      </w:pPr>
      <w:r w:rsidRPr="00C90971">
        <w:lastRenderedPageBreak/>
        <w:t xml:space="preserve">3) несоответствия участника конкурса требованиям, указанным в Конкурсной документации и в п.1.4 настоящего Положения, в том числе в случае наличия сведений об участнике конкурса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9A2742" w:rsidRPr="00C90971" w:rsidRDefault="009A2742" w:rsidP="000A19F8">
      <w:pPr>
        <w:pStyle w:val="a7"/>
        <w:tabs>
          <w:tab w:val="left" w:pos="1134"/>
        </w:tabs>
        <w:ind w:left="180" w:firstLine="284"/>
        <w:jc w:val="both"/>
      </w:pPr>
      <w:r w:rsidRPr="00C90971">
        <w:t>4)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9A2742" w:rsidRPr="00C90971" w:rsidRDefault="009A2742" w:rsidP="000A19F8">
      <w:pPr>
        <w:ind w:left="180" w:firstLine="284"/>
        <w:jc w:val="both"/>
      </w:pPr>
      <w:r w:rsidRPr="00C90971">
        <w:t>5.3.2.2.3. Отклонение заявок на участие в конкурсе по иным основаниям не допускается, за исключением случаев, предусмотренных подпунктом «в» пункта 9 ч. 5 ст.3.4 Федерального закона № 223-ФЗ.</w:t>
      </w:r>
    </w:p>
    <w:p w:rsidR="009A2742" w:rsidRPr="00C90971" w:rsidRDefault="009A2742" w:rsidP="000A19F8">
      <w:pPr>
        <w:ind w:left="180" w:firstLine="284"/>
        <w:jc w:val="both"/>
      </w:pPr>
      <w:r w:rsidRPr="00C90971">
        <w:t xml:space="preserve">5.3.2.2.4. 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Pr="00C90971">
        <w:rPr>
          <w:shd w:val="clear" w:color="auto" w:fill="FFFFFF"/>
        </w:rPr>
        <w:t>протоколе, составляемом в ходе осуществления конкурса (по результатам этапа конкурса, если проводится многоэтапный конкурс) и в</w:t>
      </w:r>
      <w:r w:rsidRPr="00C90971">
        <w:t xml:space="preserve"> итоговом протоколе.</w:t>
      </w:r>
    </w:p>
    <w:p w:rsidR="009A2742" w:rsidRPr="00C90971" w:rsidRDefault="009A2742" w:rsidP="000A19F8">
      <w:pPr>
        <w:ind w:left="180" w:firstLine="284"/>
        <w:jc w:val="both"/>
      </w:pPr>
      <w:r w:rsidRPr="00C90971">
        <w:t xml:space="preserve">5.3.2.2.5.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rsidR="009A2742" w:rsidRPr="00C90971" w:rsidRDefault="009A2742" w:rsidP="000A19F8">
      <w:pPr>
        <w:ind w:left="180" w:firstLine="284"/>
        <w:jc w:val="both"/>
      </w:pPr>
      <w:r w:rsidRPr="00C90971">
        <w:t>5.3.2.2.6. В случае принятия закупочной Комиссией решения о допуске к участию в конкурсе и о признании участником закупки только одного участника закупки (в том числе участника закупки, подавшего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Итоговый протокол, содержащий сведения, предусмотренные пунктом 5.3.2.5 настоящего Положения, и который подлежит размещению Организатором в течение 3-х дней со дня его подписания в единой информационной системе.</w:t>
      </w:r>
    </w:p>
    <w:p w:rsidR="009A2742" w:rsidRPr="00C90971" w:rsidRDefault="009A2742" w:rsidP="000A19F8">
      <w:pPr>
        <w:ind w:left="180" w:firstLine="284"/>
        <w:jc w:val="both"/>
      </w:pPr>
      <w:bookmarkStart w:id="74" w:name="sub_507"/>
      <w:bookmarkEnd w:id="73"/>
      <w:r w:rsidRPr="00C90971">
        <w:t>5.3.2.3. Оценка и сопоставление заявок на участие в конкурсе (порядок подведения итогов конкурса).</w:t>
      </w:r>
    </w:p>
    <w:p w:rsidR="009A2742" w:rsidRPr="00C90971" w:rsidRDefault="009A2742" w:rsidP="000A19F8">
      <w:pPr>
        <w:ind w:left="180" w:firstLine="284"/>
        <w:jc w:val="both"/>
      </w:pPr>
      <w:bookmarkStart w:id="75" w:name="sub_571"/>
      <w:bookmarkEnd w:id="74"/>
      <w:r w:rsidRPr="00C90971">
        <w:t>5.3.2.3.1. Закупочная Комиссия осуществляет оценку и сопоставление заявок на участие в конкурсе, поданных участниками закупки, признанными участниками конкурса</w:t>
      </w:r>
      <w:bookmarkStart w:id="76" w:name="sub_572"/>
      <w:bookmarkEnd w:id="75"/>
      <w:r w:rsidRPr="00C90971">
        <w:t xml:space="preserve"> (подведение итогов конкурса).</w:t>
      </w:r>
    </w:p>
    <w:p w:rsidR="009A2742" w:rsidRPr="00C90971" w:rsidRDefault="009A2742" w:rsidP="000A19F8">
      <w:pPr>
        <w:ind w:left="180" w:firstLine="284"/>
        <w:jc w:val="both"/>
      </w:pPr>
      <w:r w:rsidRPr="00C90971">
        <w:t>5.3.2.3.2. Оценка и сопоставление заявок (подведение итогов конкурса)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9A2742" w:rsidRPr="00C90971" w:rsidRDefault="009A2742" w:rsidP="000A19F8">
      <w:pPr>
        <w:tabs>
          <w:tab w:val="left" w:pos="540"/>
          <w:tab w:val="left" w:pos="900"/>
        </w:tabs>
        <w:ind w:left="180" w:firstLine="284"/>
        <w:jc w:val="both"/>
      </w:pPr>
      <w:bookmarkStart w:id="77" w:name="sub_573"/>
      <w:bookmarkEnd w:id="76"/>
      <w:r w:rsidRPr="00C90971">
        <w:t>5.3.2.3.3.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9A2742" w:rsidRPr="00C90971" w:rsidRDefault="009A2742" w:rsidP="000A19F8">
      <w:pPr>
        <w:ind w:left="180" w:firstLine="284"/>
        <w:jc w:val="both"/>
      </w:pPr>
      <w:r w:rsidRPr="00C90971">
        <w:t>5.3.2.3.4. Оценка заявок на участие в конкурсе (подведение итогов конкурса) производится с использованием не менее двух критериев оценки заявок.</w:t>
      </w:r>
      <w:bookmarkStart w:id="78" w:name="sub_574"/>
      <w:bookmarkEnd w:id="77"/>
      <w:r w:rsidRPr="00C90971">
        <w:t xml:space="preserve"> Значимость и содержание критериев оценки заявок должны быть указаны в конкурсной документации.</w:t>
      </w:r>
    </w:p>
    <w:p w:rsidR="009A2742" w:rsidRPr="00C90971" w:rsidRDefault="009A2742" w:rsidP="000A19F8">
      <w:pPr>
        <w:ind w:left="180" w:firstLine="284"/>
        <w:jc w:val="both"/>
      </w:pPr>
      <w:r w:rsidRPr="00C90971">
        <w:lastRenderedPageBreak/>
        <w:t xml:space="preserve">5.3.2.3.5. На основании результатов оценки и сопоставления заявок на участие в конкурсе (подведения итогов конкурса)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9A2742" w:rsidRPr="00C90971" w:rsidRDefault="009A2742" w:rsidP="000A19F8">
      <w:pPr>
        <w:ind w:left="180" w:firstLine="284"/>
        <w:jc w:val="both"/>
      </w:pPr>
      <w:bookmarkStart w:id="79" w:name="sub_575"/>
      <w:bookmarkEnd w:id="78"/>
      <w:r w:rsidRPr="00C90971">
        <w:t>5.3.2.3.6.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Итоговом протоколе.</w:t>
      </w:r>
    </w:p>
    <w:p w:rsidR="009A2742" w:rsidRPr="00C90971" w:rsidRDefault="009A2742" w:rsidP="000A19F8">
      <w:pPr>
        <w:shd w:val="clear" w:color="auto" w:fill="FFFFFF"/>
        <w:ind w:left="180" w:firstLine="284"/>
        <w:jc w:val="both"/>
        <w:rPr>
          <w:lang w:eastAsia="ru-RU"/>
        </w:rPr>
      </w:pPr>
      <w:r w:rsidRPr="00C90971">
        <w:t xml:space="preserve">5.3.2.4. В случае проведения многоэтапной конкурентной закупки по результатам работы комиссии составляется </w:t>
      </w:r>
      <w:r w:rsidRPr="00C90971">
        <w:rPr>
          <w:rStyle w:val="blk"/>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9A2742" w:rsidRPr="00C90971" w:rsidRDefault="009A2742" w:rsidP="000A19F8">
      <w:pPr>
        <w:shd w:val="clear" w:color="auto" w:fill="FFFFFF"/>
        <w:ind w:left="180" w:firstLine="284"/>
        <w:jc w:val="both"/>
      </w:pPr>
      <w:bookmarkStart w:id="80" w:name="dst100157"/>
      <w:bookmarkEnd w:id="80"/>
      <w:r w:rsidRPr="00C90971">
        <w:rPr>
          <w:rStyle w:val="blk"/>
        </w:rPr>
        <w:t>1) дата подписания протокола;</w:t>
      </w:r>
    </w:p>
    <w:p w:rsidR="009A2742" w:rsidRPr="00C90971" w:rsidRDefault="009A2742" w:rsidP="000A19F8">
      <w:pPr>
        <w:shd w:val="clear" w:color="auto" w:fill="FFFFFF"/>
        <w:ind w:left="180" w:firstLine="284"/>
        <w:jc w:val="both"/>
      </w:pPr>
      <w:bookmarkStart w:id="81" w:name="dst100158"/>
      <w:bookmarkEnd w:id="81"/>
      <w:r w:rsidRPr="00C90971">
        <w:rPr>
          <w:rStyle w:val="blk"/>
        </w:rPr>
        <w:t>2) количество поданных на участие в закупке (этапе закупки) заявок, а также дата и время регистрации каждой такой заявки;</w:t>
      </w:r>
    </w:p>
    <w:p w:rsidR="009A2742" w:rsidRPr="00C90971" w:rsidRDefault="009A2742" w:rsidP="000A19F8">
      <w:pPr>
        <w:shd w:val="clear" w:color="auto" w:fill="FFFFFF"/>
        <w:ind w:left="180" w:firstLine="284"/>
        <w:jc w:val="both"/>
      </w:pPr>
      <w:bookmarkStart w:id="82" w:name="dst100159"/>
      <w:bookmarkEnd w:id="82"/>
      <w:r w:rsidRPr="00C90971">
        <w:rPr>
          <w:rStyle w:val="blk"/>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9A2742" w:rsidRPr="00C90971" w:rsidRDefault="009A2742" w:rsidP="000A19F8">
      <w:pPr>
        <w:shd w:val="clear" w:color="auto" w:fill="FFFFFF"/>
        <w:ind w:left="180" w:firstLine="284"/>
        <w:jc w:val="both"/>
      </w:pPr>
      <w:bookmarkStart w:id="83" w:name="dst100160"/>
      <w:bookmarkEnd w:id="83"/>
      <w:r w:rsidRPr="00C90971">
        <w:rPr>
          <w:rStyle w:val="blk"/>
        </w:rPr>
        <w:t>а) количества заявок на участие в закупке, которые отклонены;</w:t>
      </w:r>
    </w:p>
    <w:p w:rsidR="009A2742" w:rsidRPr="00C90971" w:rsidRDefault="009A2742" w:rsidP="000A19F8">
      <w:pPr>
        <w:shd w:val="clear" w:color="auto" w:fill="FFFFFF"/>
        <w:ind w:left="180" w:firstLine="284"/>
        <w:jc w:val="both"/>
      </w:pPr>
      <w:bookmarkStart w:id="84" w:name="dst100161"/>
      <w:bookmarkEnd w:id="84"/>
      <w:r w:rsidRPr="00C90971">
        <w:rPr>
          <w:rStyle w:val="blk"/>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9A2742" w:rsidRPr="00C90971" w:rsidRDefault="009A2742" w:rsidP="000A19F8">
      <w:pPr>
        <w:shd w:val="clear" w:color="auto" w:fill="FFFFFF"/>
        <w:ind w:left="180" w:firstLine="284"/>
        <w:jc w:val="both"/>
      </w:pPr>
      <w:bookmarkStart w:id="85" w:name="dst100162"/>
      <w:bookmarkEnd w:id="85"/>
      <w:r w:rsidRPr="00C90971">
        <w:rPr>
          <w:rStyle w:val="blk"/>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9A2742" w:rsidRPr="00C90971" w:rsidRDefault="009A2742" w:rsidP="000A19F8">
      <w:pPr>
        <w:shd w:val="clear" w:color="auto" w:fill="FFFFFF"/>
        <w:ind w:left="180" w:firstLine="284"/>
        <w:jc w:val="both"/>
        <w:rPr>
          <w:rStyle w:val="blk"/>
        </w:rPr>
      </w:pPr>
      <w:bookmarkStart w:id="86" w:name="dst100163"/>
      <w:bookmarkEnd w:id="86"/>
      <w:r w:rsidRPr="00C90971">
        <w:rPr>
          <w:rStyle w:val="blk"/>
        </w:rPr>
        <w:t>5) причины, по которым конкурентная закупка признана несостоявшейся, в случае ее признания таковой;</w:t>
      </w:r>
    </w:p>
    <w:p w:rsidR="009A2742" w:rsidRPr="00C90971" w:rsidRDefault="009A2742" w:rsidP="000A19F8">
      <w:pPr>
        <w:pStyle w:val="a7"/>
        <w:tabs>
          <w:tab w:val="left" w:pos="0"/>
          <w:tab w:val="left" w:pos="1134"/>
        </w:tabs>
        <w:ind w:left="180" w:firstLine="284"/>
        <w:jc w:val="both"/>
        <w:rPr>
          <w:rStyle w:val="blk"/>
        </w:rPr>
      </w:pPr>
      <w:r w:rsidRPr="00C90971">
        <w:rPr>
          <w:rStyle w:val="blk"/>
        </w:rPr>
        <w:t>6) сведения об объеме, цене закупаемых товаров, работ, услуг, сроке исполнения договора;</w:t>
      </w:r>
    </w:p>
    <w:p w:rsidR="009A2742" w:rsidRPr="00C90971" w:rsidRDefault="009A2742" w:rsidP="000A19F8">
      <w:pPr>
        <w:pStyle w:val="a7"/>
        <w:tabs>
          <w:tab w:val="left" w:pos="0"/>
          <w:tab w:val="left" w:pos="1134"/>
        </w:tabs>
        <w:ind w:left="180" w:firstLine="284"/>
        <w:jc w:val="both"/>
      </w:pPr>
      <w:r w:rsidRPr="00C90971">
        <w:rPr>
          <w:rStyle w:val="blk"/>
        </w:rPr>
        <w:t xml:space="preserve">7) </w:t>
      </w:r>
      <w:r w:rsidRPr="00C90971">
        <w:t>Перечень сведений, содержащийся в протоколе, может быть расширен по усмотрению Заказчика.</w:t>
      </w:r>
    </w:p>
    <w:p w:rsidR="009A2742" w:rsidRPr="00C90971" w:rsidRDefault="009A2742" w:rsidP="000A19F8">
      <w:pPr>
        <w:ind w:left="180" w:firstLine="284"/>
        <w:jc w:val="both"/>
      </w:pPr>
      <w:bookmarkStart w:id="87" w:name="dst100164"/>
      <w:bookmarkEnd w:id="79"/>
      <w:bookmarkEnd w:id="87"/>
      <w:r w:rsidRPr="00C90971">
        <w:t>5.3.2.5. По результатам проведения конкурентной закупки составляется Итоговый протокол, в котором указываются:</w:t>
      </w:r>
    </w:p>
    <w:p w:rsidR="009A2742" w:rsidRPr="00C90971" w:rsidRDefault="009A2742" w:rsidP="000A19F8">
      <w:pPr>
        <w:shd w:val="clear" w:color="auto" w:fill="FFFFFF"/>
        <w:ind w:left="180" w:firstLine="284"/>
        <w:jc w:val="both"/>
        <w:rPr>
          <w:rStyle w:val="blk"/>
        </w:rPr>
      </w:pPr>
      <w:r w:rsidRPr="00C90971">
        <w:rPr>
          <w:rStyle w:val="blk"/>
        </w:rPr>
        <w:t>1) дата подписания протокола;</w:t>
      </w:r>
    </w:p>
    <w:p w:rsidR="009A2742" w:rsidRPr="00C90971" w:rsidRDefault="009A2742" w:rsidP="000A19F8">
      <w:pPr>
        <w:ind w:left="180" w:firstLine="284"/>
        <w:jc w:val="both"/>
      </w:pPr>
      <w:r w:rsidRPr="00C90971">
        <w:rPr>
          <w:rStyle w:val="blk"/>
        </w:rPr>
        <w:t xml:space="preserve">2) </w:t>
      </w:r>
      <w:r w:rsidRPr="00C90971">
        <w:t>название процедуры закупки;</w:t>
      </w:r>
    </w:p>
    <w:p w:rsidR="009A2742" w:rsidRPr="00C90971" w:rsidRDefault="009A2742" w:rsidP="000A19F8">
      <w:pPr>
        <w:ind w:left="180" w:firstLine="284"/>
        <w:jc w:val="both"/>
      </w:pPr>
      <w:r w:rsidRPr="00C90971">
        <w:t>3) сведения об объеме, цене закупаемых товаров, работ, услуг, сроке исполнения договора;</w:t>
      </w:r>
    </w:p>
    <w:p w:rsidR="009A2742" w:rsidRPr="00C90971" w:rsidRDefault="009A2742" w:rsidP="000A19F8">
      <w:pPr>
        <w:shd w:val="clear" w:color="auto" w:fill="FFFFFF"/>
        <w:ind w:left="180" w:firstLine="284"/>
        <w:jc w:val="both"/>
        <w:rPr>
          <w:rStyle w:val="blk"/>
        </w:rPr>
      </w:pPr>
      <w:bookmarkStart w:id="88" w:name="dst100167"/>
      <w:bookmarkEnd w:id="88"/>
      <w:r w:rsidRPr="00C90971">
        <w:rPr>
          <w:rStyle w:val="blk"/>
        </w:rPr>
        <w:t>4) количество поданных заявок на участие в закупке, а также дата и время регистрации каждой такой заявки;</w:t>
      </w:r>
    </w:p>
    <w:p w:rsidR="009A2742" w:rsidRPr="00C90971" w:rsidRDefault="009A2742" w:rsidP="000A19F8">
      <w:pPr>
        <w:ind w:left="180" w:firstLine="284"/>
        <w:jc w:val="both"/>
      </w:pPr>
      <w:r w:rsidRPr="00C90971">
        <w:t>5) сведения о месте, дате и времени подведения итогов;</w:t>
      </w:r>
    </w:p>
    <w:p w:rsidR="009A2742" w:rsidRPr="00C90971" w:rsidRDefault="009A2742" w:rsidP="000A19F8">
      <w:pPr>
        <w:shd w:val="clear" w:color="auto" w:fill="FFFFFF"/>
        <w:ind w:left="180" w:firstLine="284"/>
        <w:jc w:val="both"/>
      </w:pPr>
      <w:bookmarkStart w:id="89" w:name="dst100168"/>
      <w:bookmarkStart w:id="90" w:name="dst100169"/>
      <w:bookmarkEnd w:id="89"/>
      <w:bookmarkEnd w:id="90"/>
      <w:r w:rsidRPr="00C90971">
        <w:rPr>
          <w:rStyle w:val="blk"/>
        </w:rPr>
        <w:t xml:space="preserve">6)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w:t>
      </w:r>
      <w:r w:rsidRPr="00C90971">
        <w:rPr>
          <w:rStyle w:val="blk"/>
        </w:rPr>
        <w:lastRenderedPageBreak/>
        <w:t>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9A2742" w:rsidRPr="00C90971" w:rsidRDefault="009A2742" w:rsidP="000A19F8">
      <w:pPr>
        <w:shd w:val="clear" w:color="auto" w:fill="FFFFFF"/>
        <w:ind w:left="180" w:firstLine="284"/>
        <w:jc w:val="both"/>
      </w:pPr>
      <w:bookmarkStart w:id="91" w:name="dst100170"/>
      <w:bookmarkEnd w:id="91"/>
      <w:r w:rsidRPr="00C90971">
        <w:rPr>
          <w:rStyle w:val="blk"/>
        </w:rPr>
        <w:t>7)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A2742" w:rsidRPr="00C90971" w:rsidRDefault="009A2742" w:rsidP="000A19F8">
      <w:pPr>
        <w:shd w:val="clear" w:color="auto" w:fill="FFFFFF"/>
        <w:ind w:left="180" w:firstLine="284"/>
        <w:jc w:val="both"/>
      </w:pPr>
      <w:bookmarkStart w:id="92" w:name="dst100171"/>
      <w:bookmarkEnd w:id="92"/>
      <w:r w:rsidRPr="00C90971">
        <w:rPr>
          <w:rStyle w:val="blk"/>
        </w:rPr>
        <w:t>а) количества заявок на участие в закупке, окончательных предложений, которые отклонены;</w:t>
      </w:r>
    </w:p>
    <w:p w:rsidR="009A2742" w:rsidRPr="00C90971" w:rsidRDefault="009A2742" w:rsidP="000A19F8">
      <w:pPr>
        <w:shd w:val="clear" w:color="auto" w:fill="FFFFFF"/>
        <w:ind w:left="180" w:firstLine="284"/>
        <w:jc w:val="both"/>
      </w:pPr>
      <w:bookmarkStart w:id="93" w:name="dst100172"/>
      <w:bookmarkEnd w:id="93"/>
      <w:r w:rsidRPr="00C90971">
        <w:rPr>
          <w:rStyle w:val="blk"/>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9A2742" w:rsidRPr="00C90971" w:rsidRDefault="009A2742" w:rsidP="000A19F8">
      <w:pPr>
        <w:shd w:val="clear" w:color="auto" w:fill="FFFFFF"/>
        <w:ind w:left="180" w:firstLine="284"/>
        <w:jc w:val="both"/>
      </w:pPr>
      <w:bookmarkStart w:id="94" w:name="dst100173"/>
      <w:bookmarkEnd w:id="94"/>
      <w:r w:rsidRPr="00C90971">
        <w:rPr>
          <w:rStyle w:val="blk"/>
        </w:rPr>
        <w:t>8)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9A2742" w:rsidRPr="00C90971" w:rsidRDefault="009A2742" w:rsidP="000A19F8">
      <w:pPr>
        <w:shd w:val="clear" w:color="auto" w:fill="FFFFFF"/>
        <w:ind w:left="180" w:firstLine="284"/>
        <w:jc w:val="both"/>
      </w:pPr>
      <w:bookmarkStart w:id="95" w:name="dst100174"/>
      <w:bookmarkEnd w:id="95"/>
      <w:r w:rsidRPr="00C90971">
        <w:rPr>
          <w:rStyle w:val="blk"/>
        </w:rPr>
        <w:t>9) причины, по которым закупка признана несостоявшейся, в случае признания ее таковой;</w:t>
      </w:r>
    </w:p>
    <w:p w:rsidR="009A2742" w:rsidRPr="00C90971" w:rsidRDefault="009A2742" w:rsidP="000A19F8">
      <w:pPr>
        <w:pStyle w:val="a7"/>
        <w:tabs>
          <w:tab w:val="left" w:pos="0"/>
          <w:tab w:val="left" w:pos="1134"/>
        </w:tabs>
        <w:ind w:left="180" w:firstLine="284"/>
        <w:jc w:val="both"/>
      </w:pPr>
      <w:r w:rsidRPr="00C90971">
        <w:t>10) перечень сведений, содержащийся в итоговом протоколе, может быть расширен по усмотрению Заказчика.</w:t>
      </w:r>
    </w:p>
    <w:p w:rsidR="009A2742" w:rsidRPr="00C90971" w:rsidRDefault="009A2742" w:rsidP="000A19F8">
      <w:pPr>
        <w:ind w:left="180" w:firstLine="284"/>
        <w:jc w:val="both"/>
        <w:rPr>
          <w:rStyle w:val="blk"/>
        </w:rPr>
      </w:pPr>
      <w:r w:rsidRPr="00C90971">
        <w:t xml:space="preserve">5.3.2.6. </w:t>
      </w:r>
      <w:r w:rsidRPr="00C90971">
        <w:rPr>
          <w:rStyle w:val="blk"/>
        </w:rPr>
        <w:t xml:space="preserve">Протокол по результатам этапа многоэтапной конкурентной закупки оформляется </w:t>
      </w:r>
      <w:r w:rsidRPr="00C90971">
        <w:t>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rsidR="009A2742" w:rsidRPr="00C90971" w:rsidRDefault="009A2742" w:rsidP="000A19F8">
      <w:pPr>
        <w:ind w:left="180" w:firstLine="284"/>
        <w:jc w:val="both"/>
      </w:pPr>
      <w:r w:rsidRPr="00C90971">
        <w:t>5.3.2.7. Итоговый протокол оформляется в течение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9A2742" w:rsidRPr="00C90971" w:rsidRDefault="009A2742" w:rsidP="000A19F8">
      <w:pPr>
        <w:autoSpaceDE w:val="0"/>
        <w:autoSpaceDN w:val="0"/>
        <w:adjustRightInd w:val="0"/>
        <w:ind w:left="180" w:firstLine="284"/>
        <w:jc w:val="both"/>
      </w:pPr>
      <w:r w:rsidRPr="00C90971">
        <w:t>5.3.2.8. Проект договора, прилагаемый к документации, с внесенными условиями исполнения договора, предложенными победителем конкурса в заявке на участие в закупке, выдается Заказчиком победителю или его полномочному представителю под расписку в течение трех рабочих дней с даты подписания Итогового протокола.</w:t>
      </w:r>
    </w:p>
    <w:p w:rsidR="009A2742" w:rsidRPr="00C90971" w:rsidRDefault="009A2742" w:rsidP="000A19F8">
      <w:pPr>
        <w:ind w:left="180" w:firstLine="284"/>
        <w:jc w:val="both"/>
      </w:pPr>
      <w:r w:rsidRPr="00C90971">
        <w:t>Победитель конкурса не позднее 10 календарных дней со дня размещения Итогового протокола в единой информационной системе передает Заказчику подписанный со своей стороны проект договора, а также документы, подтверждающие предоставление обеспечения исполнения договора, если в документации было установлено данное требование.</w:t>
      </w:r>
    </w:p>
    <w:p w:rsidR="009A2742" w:rsidRPr="00C90971" w:rsidRDefault="009A2742" w:rsidP="000A19F8">
      <w:pPr>
        <w:ind w:left="180" w:firstLine="284"/>
        <w:jc w:val="both"/>
      </w:pPr>
      <w:r w:rsidRPr="00C90971">
        <w:t>5.3.2.9. В случае признания конкурса несостоявшимся, Заказчик вправе:</w:t>
      </w:r>
    </w:p>
    <w:p w:rsidR="009A2742" w:rsidRPr="00C90971" w:rsidRDefault="009A2742" w:rsidP="000A19F8">
      <w:pPr>
        <w:tabs>
          <w:tab w:val="left" w:pos="1560"/>
        </w:tabs>
        <w:ind w:left="180" w:firstLine="284"/>
        <w:jc w:val="both"/>
      </w:pPr>
      <w:r w:rsidRPr="00C90971">
        <w:t xml:space="preserve">1) заключить договор с единственным участником конкурса, </w:t>
      </w:r>
      <w:r w:rsidRPr="00C90971">
        <w:rPr>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C90971">
        <w:t xml:space="preserve">. Такой участник обязан передать Заказчику проект договора, подписанный со своей стороны, не позднее 10 календарных дней со дня опубликования Итогового протокола в единой информационной системе. </w:t>
      </w:r>
      <w:r w:rsidRPr="00C90971">
        <w:rPr>
          <w:lang w:eastAsia="en-US"/>
        </w:rPr>
        <w:t>Участник закупки, признанный единственным участником конкурса, не вправе отказаться от заключения договора</w:t>
      </w:r>
      <w:r w:rsidRPr="00C90971">
        <w:t>;</w:t>
      </w:r>
    </w:p>
    <w:p w:rsidR="009A2742" w:rsidRPr="00C90971" w:rsidRDefault="009A2742" w:rsidP="000A19F8">
      <w:pPr>
        <w:tabs>
          <w:tab w:val="left" w:pos="1560"/>
        </w:tabs>
        <w:ind w:left="180" w:firstLine="284"/>
        <w:jc w:val="both"/>
      </w:pPr>
      <w:r w:rsidRPr="00C90971">
        <w:t>2) провести повторную процедуру закупки, в том числе с изменением условий закупки;</w:t>
      </w:r>
    </w:p>
    <w:p w:rsidR="009A2742" w:rsidRPr="00C90971" w:rsidRDefault="009A2742" w:rsidP="000A19F8">
      <w:pPr>
        <w:tabs>
          <w:tab w:val="left" w:pos="867"/>
          <w:tab w:val="left" w:pos="1560"/>
        </w:tabs>
        <w:ind w:left="180" w:firstLine="284"/>
        <w:jc w:val="both"/>
      </w:pPr>
      <w:r w:rsidRPr="00C90971">
        <w:t>3) провести закупку у единственного поставщика (исполнителя, подрядчика) в соответствии с настоящим Положением о закупке.</w:t>
      </w:r>
    </w:p>
    <w:p w:rsidR="009A2742" w:rsidRPr="00C90971" w:rsidRDefault="009A2742" w:rsidP="000A19F8">
      <w:pPr>
        <w:ind w:left="180" w:firstLine="284"/>
        <w:jc w:val="both"/>
      </w:pPr>
      <w:r w:rsidRPr="00C90971">
        <w:t xml:space="preserve">5.3.2.10. При непредставлении Заказчику участником конкурса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w:t>
      </w:r>
      <w:r w:rsidRPr="00C90971">
        <w:lastRenderedPageBreak/>
        <w:t>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участие в конкурсе, не возвращаются.</w:t>
      </w:r>
    </w:p>
    <w:p w:rsidR="009A2742" w:rsidRPr="00C90971" w:rsidRDefault="009A2742" w:rsidP="000A19F8">
      <w:pPr>
        <w:pStyle w:val="a7"/>
        <w:tabs>
          <w:tab w:val="left" w:pos="550"/>
          <w:tab w:val="left" w:pos="1134"/>
          <w:tab w:val="left" w:pos="1701"/>
        </w:tabs>
        <w:ind w:left="180" w:firstLine="284"/>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5.4. Порядок проведения аукциона</w:t>
      </w:r>
    </w:p>
    <w:p w:rsidR="009A2742" w:rsidRPr="00C90971" w:rsidRDefault="009A2742" w:rsidP="000A19F8">
      <w:pPr>
        <w:ind w:left="180" w:firstLine="284"/>
        <w:jc w:val="both"/>
      </w:pPr>
      <w:r w:rsidRPr="00C90971">
        <w:t>5.4.1. Документация об аукционе.</w:t>
      </w:r>
    </w:p>
    <w:p w:rsidR="009A2742" w:rsidRPr="00C90971" w:rsidRDefault="009A2742" w:rsidP="000A19F8">
      <w:pPr>
        <w:ind w:left="180" w:firstLine="284"/>
        <w:jc w:val="both"/>
      </w:pPr>
      <w:r w:rsidRPr="00C90971">
        <w:t>5.4.1.1. Документация об аукционе подготавливается Заказчиком в соответствии с требованиями Гражданского кодекса Российской Федерации, Закона № 223-ФЗ, настоящего Положения и утверждается руководителем Заказчика либо иным уполномоченным лицом.</w:t>
      </w:r>
    </w:p>
    <w:p w:rsidR="009A2742" w:rsidRPr="00C90971" w:rsidRDefault="009A2742" w:rsidP="000A19F8">
      <w:pPr>
        <w:ind w:left="180" w:firstLine="284"/>
        <w:jc w:val="both"/>
      </w:pPr>
      <w:r w:rsidRPr="00C90971">
        <w:t>5.4.1.2. В случае привлечения в качестве Организатора закупки юридического лица на основании договора (соглашения), документация об аукционе утверждается руководителем Заказчика.</w:t>
      </w:r>
    </w:p>
    <w:p w:rsidR="009A2742" w:rsidRPr="00C90971" w:rsidRDefault="009A2742" w:rsidP="000A19F8">
      <w:pPr>
        <w:ind w:left="180" w:firstLine="284"/>
        <w:jc w:val="both"/>
      </w:pPr>
      <w:r w:rsidRPr="00C90971">
        <w:t>В документации об аукционе указываются следующие сведения:</w:t>
      </w:r>
    </w:p>
    <w:p w:rsidR="009A2742" w:rsidRPr="00C90971" w:rsidRDefault="009A2742" w:rsidP="000A19F8">
      <w:pPr>
        <w:shd w:val="clear" w:color="auto" w:fill="FFFFFF"/>
        <w:ind w:left="180" w:firstLine="540"/>
        <w:jc w:val="both"/>
        <w:rPr>
          <w:lang w:eastAsia="ru-RU"/>
        </w:rPr>
      </w:pPr>
      <w:r w:rsidRPr="00C90971">
        <w:rPr>
          <w:rStyle w:val="blk"/>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9A2742" w:rsidRPr="00C90971" w:rsidRDefault="009A2742" w:rsidP="000A19F8">
      <w:pPr>
        <w:shd w:val="clear" w:color="auto" w:fill="FFFFFF"/>
        <w:ind w:left="180" w:firstLine="540"/>
        <w:jc w:val="both"/>
      </w:pPr>
      <w:r w:rsidRPr="00C90971">
        <w:rPr>
          <w:rStyle w:val="blk"/>
        </w:rPr>
        <w:t>2) Требования к содержанию, форме, оформлению и составу заявки на участие в аукционе;</w:t>
      </w:r>
    </w:p>
    <w:p w:rsidR="009A2742" w:rsidRPr="00C90971" w:rsidRDefault="009A2742" w:rsidP="000A19F8">
      <w:pPr>
        <w:shd w:val="clear" w:color="auto" w:fill="FFFFFF"/>
        <w:ind w:left="180" w:firstLine="540"/>
        <w:jc w:val="both"/>
      </w:pPr>
      <w:r w:rsidRPr="00C90971">
        <w:rPr>
          <w:rStyle w:val="blk"/>
        </w:rPr>
        <w:t>3) Требования к описанию участниками такой закупки поставляемого товара, который является предметом аукциона,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аукциона, их количественных и качественных характеристик;</w:t>
      </w:r>
    </w:p>
    <w:p w:rsidR="009A2742" w:rsidRPr="00C90971" w:rsidRDefault="009A2742" w:rsidP="000A19F8">
      <w:pPr>
        <w:shd w:val="clear" w:color="auto" w:fill="FFFFFF"/>
        <w:ind w:left="180" w:firstLine="540"/>
        <w:jc w:val="both"/>
      </w:pPr>
      <w:r w:rsidRPr="00C90971">
        <w:rPr>
          <w:rStyle w:val="blk"/>
        </w:rPr>
        <w:t xml:space="preserve">4) Место, условия и сроки (периоды) поставки товара, выполнения работы, оказания услуги. </w:t>
      </w:r>
      <w:r w:rsidRPr="00C90971">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9A2742" w:rsidRPr="00C90971" w:rsidRDefault="009A2742" w:rsidP="000A19F8">
      <w:pPr>
        <w:shd w:val="clear" w:color="auto" w:fill="FFFFFF"/>
        <w:ind w:left="180" w:firstLine="540"/>
        <w:jc w:val="both"/>
      </w:pPr>
      <w:r w:rsidRPr="00C90971">
        <w:rPr>
          <w:rStyle w:val="blk"/>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9A2742" w:rsidRPr="00C90971" w:rsidRDefault="009A2742" w:rsidP="000A19F8">
      <w:pPr>
        <w:shd w:val="clear" w:color="auto" w:fill="FFFFFF"/>
        <w:ind w:left="180" w:firstLine="540"/>
        <w:jc w:val="both"/>
      </w:pPr>
      <w:r w:rsidRPr="00C90971">
        <w:rPr>
          <w:rStyle w:val="blk"/>
        </w:rPr>
        <w:t>6) Форма, сроки и порядок оплаты товара, работы, услуги;</w:t>
      </w:r>
    </w:p>
    <w:p w:rsidR="009A2742" w:rsidRPr="00C90971" w:rsidRDefault="009A2742" w:rsidP="000A19F8">
      <w:pPr>
        <w:shd w:val="clear" w:color="auto" w:fill="FFFFFF"/>
        <w:ind w:left="180" w:firstLine="540"/>
        <w:jc w:val="both"/>
      </w:pPr>
      <w:r w:rsidRPr="00C90971">
        <w:rPr>
          <w:rStyle w:val="blk"/>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A2742" w:rsidRPr="00C90971" w:rsidRDefault="009A2742" w:rsidP="000A19F8">
      <w:pPr>
        <w:ind w:left="180" w:firstLine="540"/>
        <w:jc w:val="both"/>
      </w:pPr>
      <w:r w:rsidRPr="00C90971">
        <w:rPr>
          <w:rStyle w:val="blk"/>
        </w:rPr>
        <w:lastRenderedPageBreak/>
        <w:t xml:space="preserve">8) Порядок, место, дата начала, дата и время окончания срока подачи заявок на участие в аукционе (этапах аукциона) и порядок подведения итогов такой закупки (этапов такой закупки). </w:t>
      </w:r>
    </w:p>
    <w:p w:rsidR="009A2742" w:rsidRPr="00C90971" w:rsidRDefault="009A2742" w:rsidP="000A19F8">
      <w:pPr>
        <w:autoSpaceDE w:val="0"/>
        <w:autoSpaceDN w:val="0"/>
        <w:adjustRightInd w:val="0"/>
        <w:ind w:left="180"/>
        <w:jc w:val="both"/>
        <w:rPr>
          <w:lang w:eastAsia="ru-RU"/>
        </w:rPr>
      </w:pPr>
      <w:r w:rsidRPr="00C90971">
        <w:rPr>
          <w:rStyle w:val="blk"/>
        </w:rPr>
        <w:t xml:space="preserve">9) </w:t>
      </w:r>
      <w:r w:rsidRPr="00C90971">
        <w:t xml:space="preserve">Требования к участникам аукциона, в том числе </w:t>
      </w:r>
      <w:r w:rsidRPr="00C90971">
        <w:rPr>
          <w:lang w:eastAsia="ru-RU"/>
        </w:rPr>
        <w:t>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9A2742" w:rsidRPr="00C90971" w:rsidRDefault="009A2742" w:rsidP="000A19F8">
      <w:pPr>
        <w:shd w:val="clear" w:color="auto" w:fill="FFFFFF"/>
        <w:ind w:left="180" w:firstLine="540"/>
        <w:jc w:val="both"/>
      </w:pPr>
      <w:r w:rsidRPr="00C90971">
        <w:rPr>
          <w:rStyle w:val="blk"/>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A2742" w:rsidRPr="00C90971" w:rsidRDefault="009A2742" w:rsidP="000A19F8">
      <w:pPr>
        <w:shd w:val="clear" w:color="auto" w:fill="FFFFFF"/>
        <w:ind w:left="180" w:firstLine="540"/>
        <w:jc w:val="both"/>
        <w:rPr>
          <w:rStyle w:val="blk"/>
        </w:rPr>
      </w:pPr>
      <w:r w:rsidRPr="00C90971">
        <w:rPr>
          <w:rStyle w:val="blk"/>
        </w:rPr>
        <w:t>11) Формы, порядок, дата начала, дата и время окончания срока предоставления участникам аукциона разъяснений положений документации о закупке;</w:t>
      </w:r>
    </w:p>
    <w:p w:rsidR="009A2742" w:rsidRPr="00C90971" w:rsidRDefault="009A2742" w:rsidP="000A19F8">
      <w:pPr>
        <w:ind w:left="180" w:firstLine="540"/>
        <w:jc w:val="both"/>
      </w:pPr>
      <w:r w:rsidRPr="00C90971">
        <w:rPr>
          <w:rStyle w:val="blk"/>
        </w:rPr>
        <w:t xml:space="preserve">12) </w:t>
      </w:r>
      <w:r w:rsidRPr="00C90971">
        <w:t>Место, дата и время вскрытия конвертов с заявками на участие в аукционе и открытия доступа к поданным в форме электронных документов заявкам на участие в аукционе;</w:t>
      </w:r>
    </w:p>
    <w:p w:rsidR="009A2742" w:rsidRPr="00C90971" w:rsidRDefault="009A2742" w:rsidP="000A19F8">
      <w:pPr>
        <w:shd w:val="clear" w:color="auto" w:fill="FFFFFF"/>
        <w:ind w:left="180" w:firstLine="540"/>
        <w:jc w:val="both"/>
      </w:pPr>
      <w:r w:rsidRPr="00C90971">
        <w:rPr>
          <w:rStyle w:val="blk"/>
        </w:rPr>
        <w:t>13) Дата рассмотрения предложений участников такой закупки и подведения итогов такой закупки;</w:t>
      </w:r>
    </w:p>
    <w:p w:rsidR="009A2742" w:rsidRPr="00C90971" w:rsidRDefault="009A2742" w:rsidP="000A19F8">
      <w:pPr>
        <w:shd w:val="clear" w:color="auto" w:fill="FFFFFF"/>
        <w:ind w:left="180" w:firstLine="540"/>
        <w:jc w:val="both"/>
      </w:pPr>
      <w:r w:rsidRPr="00C90971">
        <w:rPr>
          <w:rStyle w:val="blk"/>
        </w:rPr>
        <w:t>14) Критерии оценки и сопоставления заявок на участие в такой закупке;</w:t>
      </w:r>
    </w:p>
    <w:p w:rsidR="009A2742" w:rsidRPr="00C90971" w:rsidRDefault="009A2742" w:rsidP="000A19F8">
      <w:pPr>
        <w:shd w:val="clear" w:color="auto" w:fill="FFFFFF"/>
        <w:ind w:left="180" w:firstLine="540"/>
        <w:jc w:val="both"/>
      </w:pPr>
      <w:r w:rsidRPr="00C90971">
        <w:rPr>
          <w:rStyle w:val="blk"/>
        </w:rPr>
        <w:t>15) Порядок оценки и сопоставления заявок на участие в такой закупке;</w:t>
      </w:r>
    </w:p>
    <w:p w:rsidR="009A2742" w:rsidRPr="00C90971" w:rsidRDefault="009A2742" w:rsidP="000A19F8">
      <w:pPr>
        <w:shd w:val="clear" w:color="auto" w:fill="FFFFFF"/>
        <w:ind w:left="180" w:firstLine="540"/>
        <w:jc w:val="both"/>
      </w:pPr>
      <w:r w:rsidRPr="00C90971">
        <w:rPr>
          <w:rStyle w:val="blk"/>
        </w:rPr>
        <w:t xml:space="preserve">16) Описание предмета такой закупки в соответствии с частью 6.1 статьи 3 </w:t>
      </w:r>
      <w:r w:rsidRPr="00C90971">
        <w:t>Закона № 223-ФЗ</w:t>
      </w:r>
      <w:r w:rsidRPr="00C90971">
        <w:rPr>
          <w:rStyle w:val="blk"/>
        </w:rPr>
        <w:t>;</w:t>
      </w:r>
    </w:p>
    <w:p w:rsidR="009A2742" w:rsidRPr="00C90971" w:rsidRDefault="009A2742" w:rsidP="000A19F8">
      <w:pPr>
        <w:pStyle w:val="a7"/>
        <w:numPr>
          <w:ilvl w:val="0"/>
          <w:numId w:val="25"/>
        </w:numPr>
        <w:tabs>
          <w:tab w:val="left" w:pos="0"/>
        </w:tabs>
        <w:ind w:left="180" w:firstLine="567"/>
        <w:jc w:val="both"/>
      </w:pPr>
      <w:r w:rsidRPr="00C90971">
        <w:t>Сведения о валюте, используемой для формирования цены договора и расчетов с поставщиками (исполнителями, подрядчиками);</w:t>
      </w:r>
    </w:p>
    <w:p w:rsidR="009A2742" w:rsidRPr="00C90971" w:rsidRDefault="009A2742" w:rsidP="000A19F8">
      <w:pPr>
        <w:pStyle w:val="a7"/>
        <w:numPr>
          <w:ilvl w:val="0"/>
          <w:numId w:val="25"/>
        </w:numPr>
        <w:tabs>
          <w:tab w:val="left" w:pos="0"/>
        </w:tabs>
        <w:ind w:left="180" w:firstLine="567"/>
        <w:jc w:val="both"/>
      </w:pPr>
      <w:r w:rsidRPr="00C90971">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rsidR="009A2742" w:rsidRPr="00C90971" w:rsidRDefault="009A2742" w:rsidP="000A19F8">
      <w:pPr>
        <w:pStyle w:val="a7"/>
        <w:numPr>
          <w:ilvl w:val="0"/>
          <w:numId w:val="25"/>
        </w:numPr>
        <w:tabs>
          <w:tab w:val="left" w:pos="0"/>
          <w:tab w:val="left" w:pos="993"/>
        </w:tabs>
        <w:ind w:left="180" w:firstLine="567"/>
        <w:jc w:val="both"/>
      </w:pPr>
      <w:r w:rsidRPr="00C90971">
        <w:t>Место, дата и время проведения аукциона;</w:t>
      </w:r>
    </w:p>
    <w:p w:rsidR="009A2742" w:rsidRPr="00C90971" w:rsidRDefault="009A2742" w:rsidP="000A19F8">
      <w:pPr>
        <w:pStyle w:val="a7"/>
        <w:numPr>
          <w:ilvl w:val="0"/>
          <w:numId w:val="25"/>
        </w:numPr>
        <w:tabs>
          <w:tab w:val="left" w:pos="0"/>
          <w:tab w:val="left" w:pos="993"/>
        </w:tabs>
        <w:ind w:left="180" w:firstLine="567"/>
        <w:jc w:val="both"/>
      </w:pPr>
      <w:r w:rsidRPr="00C90971">
        <w:t>«Шаг аукциона»;</w:t>
      </w:r>
    </w:p>
    <w:p w:rsidR="009A2742" w:rsidRPr="00C90971" w:rsidRDefault="009A2742" w:rsidP="000A19F8">
      <w:pPr>
        <w:pStyle w:val="a7"/>
        <w:numPr>
          <w:ilvl w:val="0"/>
          <w:numId w:val="25"/>
        </w:numPr>
        <w:tabs>
          <w:tab w:val="left" w:pos="0"/>
          <w:tab w:val="left" w:pos="993"/>
        </w:tabs>
        <w:ind w:left="180" w:firstLine="567"/>
        <w:jc w:val="both"/>
      </w:pPr>
      <w:r w:rsidRPr="00C90971">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9A2742" w:rsidRPr="00C90971" w:rsidRDefault="009A2742" w:rsidP="000A19F8">
      <w:pPr>
        <w:pStyle w:val="a7"/>
        <w:numPr>
          <w:ilvl w:val="0"/>
          <w:numId w:val="25"/>
        </w:numPr>
        <w:tabs>
          <w:tab w:val="left" w:pos="0"/>
          <w:tab w:val="left" w:pos="993"/>
        </w:tabs>
        <w:ind w:left="180" w:firstLine="567"/>
        <w:jc w:val="both"/>
      </w:pPr>
      <w:r w:rsidRPr="00C90971">
        <w:t>Возможность Заказчика увеличить количество поставляемого товара при заключении договора;</w:t>
      </w:r>
    </w:p>
    <w:p w:rsidR="009A2742" w:rsidRPr="00C90971" w:rsidRDefault="009A2742" w:rsidP="000A19F8">
      <w:pPr>
        <w:pStyle w:val="a7"/>
        <w:tabs>
          <w:tab w:val="left" w:pos="0"/>
          <w:tab w:val="left" w:pos="1134"/>
        </w:tabs>
        <w:ind w:left="180" w:firstLine="567"/>
        <w:jc w:val="both"/>
      </w:pPr>
      <w:r w:rsidRPr="00C90971">
        <w:t>Перечень сведений, содержащийся в документации об аукционе, может быть расширен по усмотрению Заказчика.</w:t>
      </w:r>
    </w:p>
    <w:p w:rsidR="009A2742" w:rsidRPr="00C90971" w:rsidRDefault="009A2742" w:rsidP="000A19F8">
      <w:pPr>
        <w:ind w:left="180" w:firstLine="284"/>
        <w:jc w:val="both"/>
      </w:pPr>
      <w:r w:rsidRPr="00C90971">
        <w:t xml:space="preserve">5.4.1.3.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9A2742" w:rsidRPr="00C90971" w:rsidRDefault="009A2742" w:rsidP="000A19F8">
      <w:pPr>
        <w:ind w:left="180" w:firstLine="284"/>
        <w:jc w:val="both"/>
      </w:pPr>
      <w:r w:rsidRPr="00C90971">
        <w:t>5.4.1.4. Сведения, содержащиеся в документации об аукционе, должны соответствовать сведениям, указанным в извещении о проведении аукциона.</w:t>
      </w:r>
    </w:p>
    <w:p w:rsidR="009A2742" w:rsidRPr="00C90971" w:rsidRDefault="009A2742" w:rsidP="000A19F8">
      <w:pPr>
        <w:pStyle w:val="a7"/>
        <w:tabs>
          <w:tab w:val="left" w:pos="0"/>
        </w:tabs>
        <w:ind w:left="180"/>
        <w:jc w:val="both"/>
        <w:rPr>
          <w:lang w:eastAsia="en-US"/>
        </w:rPr>
      </w:pPr>
      <w:r w:rsidRPr="00C90971">
        <w:t xml:space="preserve">     5.4.2. Порядок подачи заявки на участие в аукционе.</w:t>
      </w:r>
    </w:p>
    <w:p w:rsidR="009A2742" w:rsidRPr="00C90971" w:rsidRDefault="009A2742" w:rsidP="000A19F8">
      <w:pPr>
        <w:pStyle w:val="a7"/>
        <w:tabs>
          <w:tab w:val="left" w:pos="1560"/>
        </w:tabs>
        <w:autoSpaceDE w:val="0"/>
        <w:ind w:left="180" w:firstLine="284"/>
        <w:jc w:val="both"/>
        <w:rPr>
          <w:lang w:eastAsia="en-US"/>
        </w:rPr>
      </w:pPr>
      <w:bookmarkStart w:id="96" w:name="sub_600"/>
      <w:r w:rsidRPr="00C90971">
        <w:rPr>
          <w:lang w:eastAsia="en-US"/>
        </w:rPr>
        <w:t xml:space="preserve">5.4.2.1. Для участия в аукционе участник закупки подает заявку на участие в аукционе. </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5.4.2.4. Участник закупки вправе подать только одну заявку на участие в аукционе.</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lastRenderedPageBreak/>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w:t>
      </w:r>
    </w:p>
    <w:p w:rsidR="009A2742" w:rsidRPr="00C90971" w:rsidRDefault="009A2742" w:rsidP="000A19F8">
      <w:pPr>
        <w:pStyle w:val="a7"/>
        <w:tabs>
          <w:tab w:val="left" w:pos="1560"/>
        </w:tabs>
        <w:autoSpaceDE w:val="0"/>
        <w:ind w:left="180" w:firstLine="284"/>
        <w:jc w:val="both"/>
        <w:rPr>
          <w:bCs/>
          <w:lang w:eastAsia="en-US"/>
        </w:rPr>
      </w:pPr>
      <w:r w:rsidRPr="00C90971">
        <w:rPr>
          <w:lang w:eastAsia="en-US"/>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9A2742" w:rsidRPr="00C90971" w:rsidRDefault="009A2742" w:rsidP="000A19F8">
      <w:pPr>
        <w:autoSpaceDE w:val="0"/>
        <w:ind w:left="180" w:firstLine="284"/>
        <w:jc w:val="both"/>
        <w:rPr>
          <w:bCs/>
          <w:lang w:eastAsia="en-US"/>
        </w:rPr>
      </w:pPr>
      <w:r w:rsidRPr="00C90971">
        <w:rPr>
          <w:bCs/>
          <w:lang w:eastAsia="en-US"/>
        </w:rPr>
        <w:t>5.4.3. Порядок рассмотрения заявок на участие в аукционе.</w:t>
      </w:r>
    </w:p>
    <w:p w:rsidR="009A2742" w:rsidRPr="00C90971" w:rsidRDefault="009A2742" w:rsidP="000A19F8">
      <w:pPr>
        <w:pStyle w:val="a7"/>
        <w:tabs>
          <w:tab w:val="left" w:pos="1560"/>
        </w:tabs>
        <w:autoSpaceDE w:val="0"/>
        <w:ind w:left="180" w:firstLine="284"/>
        <w:jc w:val="both"/>
        <w:rPr>
          <w:bCs/>
          <w:lang w:eastAsia="en-US"/>
        </w:rPr>
      </w:pPr>
      <w:r w:rsidRPr="00C90971">
        <w:rPr>
          <w:bCs/>
          <w:lang w:eastAsia="en-US"/>
        </w:rPr>
        <w:t xml:space="preserve">5.4.3.1. </w:t>
      </w:r>
      <w:r w:rsidRPr="00C90971">
        <w:rPr>
          <w:lang w:eastAsia="en-US"/>
        </w:rPr>
        <w:t xml:space="preserve">Во время, указанное в извещении и в документации об аукционе, закупочная комиссия проводит процедуру </w:t>
      </w:r>
      <w:r w:rsidRPr="00C90971">
        <w:t>вскрытия конвертов заявок на участие в аукционе.</w:t>
      </w:r>
    </w:p>
    <w:p w:rsidR="009A2742" w:rsidRPr="00C90971" w:rsidRDefault="009A2742" w:rsidP="000A19F8">
      <w:pPr>
        <w:pStyle w:val="a7"/>
        <w:tabs>
          <w:tab w:val="left" w:pos="1560"/>
        </w:tabs>
        <w:autoSpaceDE w:val="0"/>
        <w:ind w:left="180" w:firstLine="284"/>
        <w:jc w:val="both"/>
        <w:rPr>
          <w:bCs/>
          <w:lang w:eastAsia="en-US"/>
        </w:rPr>
      </w:pPr>
      <w:r w:rsidRPr="00C90971">
        <w:rPr>
          <w:bCs/>
          <w:lang w:eastAsia="en-US"/>
        </w:rPr>
        <w:t>5.4.3.2.</w:t>
      </w:r>
      <w:r w:rsidRPr="00C90971">
        <w:rPr>
          <w:lang w:eastAsia="en-US"/>
        </w:rPr>
        <w:t>Комиссия проверяет заявки на участие в аукционе, поданные участниками закупки, на соответствие требованиям, установленным документацией об аукционе, и на соответствие участников закупки требованиям, установленным документацией и п.1.4 настоящего Положения.</w:t>
      </w:r>
    </w:p>
    <w:p w:rsidR="009A2742" w:rsidRPr="00C90971" w:rsidRDefault="009A2742" w:rsidP="000A19F8">
      <w:pPr>
        <w:pStyle w:val="a7"/>
        <w:tabs>
          <w:tab w:val="left" w:pos="1560"/>
        </w:tabs>
        <w:autoSpaceDE w:val="0"/>
        <w:ind w:left="180" w:firstLine="284"/>
        <w:jc w:val="both"/>
        <w:rPr>
          <w:bCs/>
          <w:lang w:eastAsia="en-US"/>
        </w:rPr>
      </w:pPr>
      <w:r w:rsidRPr="00C90971">
        <w:rPr>
          <w:bCs/>
          <w:lang w:eastAsia="en-US"/>
        </w:rPr>
        <w:t>5.4.3.3.</w:t>
      </w:r>
      <w:r w:rsidRPr="00C90971">
        <w:rPr>
          <w:lang w:eastAsia="en-US"/>
        </w:rPr>
        <w:t>Срок рассмотрения заявок на участие в аукционе Комиссией не может превышать семи дней со дня окончания срока подачи заявок на участие в аукционе.</w:t>
      </w:r>
    </w:p>
    <w:p w:rsidR="009A2742" w:rsidRPr="00C90971" w:rsidRDefault="009A2742" w:rsidP="000A19F8">
      <w:pPr>
        <w:pStyle w:val="a7"/>
        <w:tabs>
          <w:tab w:val="left" w:pos="1560"/>
        </w:tabs>
        <w:autoSpaceDE w:val="0"/>
        <w:ind w:left="180" w:firstLine="284"/>
        <w:jc w:val="both"/>
        <w:rPr>
          <w:bCs/>
          <w:lang w:eastAsia="en-US"/>
        </w:rPr>
      </w:pPr>
      <w:r w:rsidRPr="00C90971">
        <w:rPr>
          <w:bCs/>
          <w:lang w:eastAsia="en-US"/>
        </w:rPr>
        <w:t xml:space="preserve">5.4.3.4. </w:t>
      </w:r>
      <w:r w:rsidRPr="00C90971">
        <w:rPr>
          <w:lang w:eastAsia="en-US"/>
        </w:rPr>
        <w:t>На основании результатов рассмотрения заявок на участие в аукционе закупочной Комиссией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предусмотрены настоящим Положением.</w:t>
      </w:r>
    </w:p>
    <w:p w:rsidR="009A2742" w:rsidRPr="00C90971" w:rsidRDefault="009A2742" w:rsidP="000A19F8">
      <w:pPr>
        <w:pStyle w:val="a7"/>
        <w:tabs>
          <w:tab w:val="left" w:pos="1560"/>
        </w:tabs>
        <w:autoSpaceDE w:val="0"/>
        <w:ind w:left="180" w:firstLine="284"/>
        <w:jc w:val="both"/>
        <w:rPr>
          <w:lang w:eastAsia="en-US"/>
        </w:rPr>
      </w:pPr>
      <w:r w:rsidRPr="00C90971">
        <w:rPr>
          <w:bCs/>
          <w:lang w:eastAsia="en-US"/>
        </w:rPr>
        <w:t>5.4.3.5.</w:t>
      </w:r>
      <w:r w:rsidRPr="00C90971">
        <w:rPr>
          <w:lang w:eastAsia="en-US"/>
        </w:rPr>
        <w:t>Участник закупки не допускается к участию в аукционе в случае:</w:t>
      </w:r>
    </w:p>
    <w:p w:rsidR="009A2742" w:rsidRPr="00C90971" w:rsidRDefault="009A2742" w:rsidP="0078430C">
      <w:pPr>
        <w:pStyle w:val="a7"/>
        <w:numPr>
          <w:ilvl w:val="0"/>
          <w:numId w:val="24"/>
        </w:numPr>
        <w:tabs>
          <w:tab w:val="clear" w:pos="4962"/>
          <w:tab w:val="num" w:pos="426"/>
          <w:tab w:val="left" w:pos="567"/>
        </w:tabs>
        <w:autoSpaceDE w:val="0"/>
        <w:ind w:left="180" w:firstLine="284"/>
        <w:jc w:val="both"/>
        <w:rPr>
          <w:lang w:eastAsia="en-US"/>
        </w:rPr>
      </w:pPr>
      <w:r w:rsidRPr="00C90971">
        <w:rPr>
          <w:lang w:eastAsia="en-US"/>
        </w:rPr>
        <w:t>несоответствия содержания и (или) состава заявки на участие в аукционе требованиям документации об аукционе;</w:t>
      </w:r>
    </w:p>
    <w:p w:rsidR="009A2742" w:rsidRPr="00C90971" w:rsidRDefault="009A2742" w:rsidP="0078430C">
      <w:pPr>
        <w:pStyle w:val="a7"/>
        <w:numPr>
          <w:ilvl w:val="0"/>
          <w:numId w:val="24"/>
        </w:numPr>
        <w:tabs>
          <w:tab w:val="clear" w:pos="4962"/>
          <w:tab w:val="num" w:pos="426"/>
          <w:tab w:val="left" w:pos="567"/>
        </w:tabs>
        <w:autoSpaceDE w:val="0"/>
        <w:ind w:left="180" w:firstLine="284"/>
        <w:jc w:val="both"/>
        <w:rPr>
          <w:lang w:eastAsia="en-US"/>
        </w:rPr>
      </w:pPr>
      <w:r w:rsidRPr="00C90971">
        <w:rPr>
          <w:lang w:eastAsia="en-US"/>
        </w:rPr>
        <w:t>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9A2742" w:rsidRPr="00C90971" w:rsidRDefault="009A2742" w:rsidP="0078430C">
      <w:pPr>
        <w:pStyle w:val="a7"/>
        <w:numPr>
          <w:ilvl w:val="0"/>
          <w:numId w:val="24"/>
        </w:numPr>
        <w:tabs>
          <w:tab w:val="clear" w:pos="4962"/>
          <w:tab w:val="num" w:pos="426"/>
          <w:tab w:val="left" w:pos="567"/>
        </w:tabs>
        <w:autoSpaceDE w:val="0"/>
        <w:ind w:left="180" w:firstLine="284"/>
        <w:jc w:val="both"/>
        <w:rPr>
          <w:bCs/>
          <w:lang w:eastAsia="en-US"/>
        </w:rPr>
      </w:pPr>
      <w:r w:rsidRPr="00C90971">
        <w:rPr>
          <w:lang w:eastAsia="en-US"/>
        </w:rPr>
        <w:t>не предоставления заявки в установленный срок либо предоставления участником закупки в составе заявки недостоверных сведений;</w:t>
      </w:r>
    </w:p>
    <w:p w:rsidR="009A2742" w:rsidRPr="00C90971" w:rsidRDefault="009A2742" w:rsidP="0078430C">
      <w:pPr>
        <w:tabs>
          <w:tab w:val="num" w:pos="426"/>
        </w:tabs>
        <w:autoSpaceDE w:val="0"/>
        <w:autoSpaceDN w:val="0"/>
        <w:adjustRightInd w:val="0"/>
        <w:ind w:left="180"/>
        <w:jc w:val="both"/>
        <w:rPr>
          <w:lang w:eastAsia="ru-RU"/>
        </w:rPr>
      </w:pPr>
      <w:r w:rsidRPr="00C90971">
        <w:rPr>
          <w:lang w:eastAsia="ru-RU"/>
        </w:rPr>
        <w:t xml:space="preserve">     4) заявки поданы участниками аукциона в электронной форме, не соответствующими квалификационным требованиям,</w:t>
      </w:r>
    </w:p>
    <w:p w:rsidR="009A2742" w:rsidRPr="00C90971" w:rsidRDefault="009A2742" w:rsidP="000A19F8">
      <w:pPr>
        <w:pStyle w:val="a7"/>
        <w:tabs>
          <w:tab w:val="left" w:pos="1560"/>
        </w:tabs>
        <w:autoSpaceDE w:val="0"/>
        <w:ind w:left="180" w:firstLine="284"/>
        <w:jc w:val="both"/>
      </w:pPr>
      <w:r w:rsidRPr="00C90971">
        <w:rPr>
          <w:bCs/>
          <w:lang w:eastAsia="en-US"/>
        </w:rPr>
        <w:t xml:space="preserve">5.4.3.6. </w:t>
      </w:r>
      <w:r w:rsidRPr="00C90971">
        <w:rPr>
          <w:lang w:eastAsia="en-US"/>
        </w:rPr>
        <w:t xml:space="preserve">На основании результатов рассмотрения заявок на участие в аукционе, Комиссией формируется </w:t>
      </w:r>
      <w:r w:rsidRPr="00C90971">
        <w:rPr>
          <w:rStyle w:val="blk"/>
        </w:rPr>
        <w:t>протокол</w:t>
      </w:r>
      <w:r w:rsidRPr="00C90971">
        <w:rPr>
          <w:lang w:eastAsia="en-US"/>
        </w:rPr>
        <w:t xml:space="preserve"> рассмотрения заявок (определения участников аукциона), котор</w:t>
      </w:r>
      <w:r w:rsidRPr="00C90971">
        <w:rPr>
          <w:rStyle w:val="blk"/>
        </w:rPr>
        <w:t>ый должен содержать сведения, предусмотренные п. 5.3.2.4 настоящего Положения</w:t>
      </w:r>
      <w:r w:rsidRPr="00C90971">
        <w:rPr>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9A2742" w:rsidRPr="00C90971" w:rsidRDefault="009A2742" w:rsidP="000A19F8">
      <w:pPr>
        <w:pStyle w:val="a7"/>
        <w:tabs>
          <w:tab w:val="left" w:pos="1560"/>
        </w:tabs>
        <w:autoSpaceDE w:val="0"/>
        <w:ind w:left="180" w:firstLine="284"/>
        <w:jc w:val="both"/>
        <w:rPr>
          <w:bCs/>
          <w:lang w:eastAsia="en-US"/>
        </w:rPr>
      </w:pPr>
      <w:r w:rsidRPr="00C90971">
        <w:rPr>
          <w:lang w:eastAsia="en-US"/>
        </w:rPr>
        <w:t xml:space="preserve">5.4.3.7. По результатам проведения аукциона или </w:t>
      </w:r>
      <w:r w:rsidRPr="00C90971">
        <w:t xml:space="preserve">в случае признания аукциона несостоявшимся закупочная комиссия составляет Итоговый протокол, </w:t>
      </w:r>
      <w:r w:rsidRPr="00C90971">
        <w:rPr>
          <w:rStyle w:val="blk"/>
        </w:rPr>
        <w:t>который должен содержать сведения, предусмотренные п. 5.3.2.5 настоящего Положения.</w:t>
      </w:r>
    </w:p>
    <w:p w:rsidR="009A2742" w:rsidRPr="00C90971" w:rsidRDefault="009A2742" w:rsidP="000A19F8">
      <w:pPr>
        <w:pStyle w:val="a7"/>
        <w:tabs>
          <w:tab w:val="left" w:pos="1701"/>
        </w:tabs>
        <w:autoSpaceDE w:val="0"/>
        <w:ind w:left="180" w:firstLine="284"/>
        <w:jc w:val="both"/>
        <w:rPr>
          <w:lang w:eastAsia="en-US"/>
        </w:rPr>
      </w:pPr>
      <w:r w:rsidRPr="00C90971">
        <w:rPr>
          <w:bCs/>
          <w:lang w:eastAsia="en-US"/>
        </w:rPr>
        <w:t xml:space="preserve">5.4.3.8. </w:t>
      </w:r>
      <w:r w:rsidRPr="00C90971">
        <w:rPr>
          <w:lang w:eastAsia="en-US"/>
        </w:rPr>
        <w:t>В случае если по окончании срока подачи заявок на участие в аукционе подана только одна заявка или не подано ни одной заявки, а также на основании результатов рассмотрения заявок на участие в аукционе Комиссией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несостоявшимся.</w:t>
      </w:r>
    </w:p>
    <w:p w:rsidR="009A2742" w:rsidRPr="00C90971" w:rsidRDefault="009A2742" w:rsidP="000A19F8">
      <w:pPr>
        <w:tabs>
          <w:tab w:val="left" w:pos="1560"/>
        </w:tabs>
        <w:ind w:left="180" w:firstLine="284"/>
        <w:jc w:val="both"/>
      </w:pPr>
      <w:r w:rsidRPr="00C90971">
        <w:rPr>
          <w:bCs/>
          <w:lang w:eastAsia="en-US"/>
        </w:rPr>
        <w:t xml:space="preserve">5.4.3.9. </w:t>
      </w:r>
      <w:r w:rsidRPr="00C90971">
        <w:t>В случае признания аукциона несостоявшимся, Заказчик вправе:</w:t>
      </w:r>
    </w:p>
    <w:p w:rsidR="009A2742" w:rsidRPr="00C90971" w:rsidRDefault="009A2742" w:rsidP="000A19F8">
      <w:pPr>
        <w:tabs>
          <w:tab w:val="left" w:pos="1560"/>
        </w:tabs>
        <w:ind w:left="180" w:firstLine="284"/>
        <w:jc w:val="both"/>
      </w:pPr>
      <w:r w:rsidRPr="00C90971">
        <w:t xml:space="preserve">1) заключить договор с единственным участником аукциона, </w:t>
      </w:r>
      <w:r w:rsidRPr="00C90971">
        <w:rPr>
          <w:lang w:eastAsia="en-US"/>
        </w:rPr>
        <w:t>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C90971">
        <w:t xml:space="preserve">. Такой участник обязан передать Заказчику проект </w:t>
      </w:r>
      <w:r w:rsidRPr="00C90971">
        <w:lastRenderedPageBreak/>
        <w:t xml:space="preserve">договора, подписанный со своей стороны, не позднее 10 дней со дня опубликования Итогового протокола в единой информационной системе. </w:t>
      </w:r>
      <w:r w:rsidRPr="00C90971">
        <w:rPr>
          <w:lang w:eastAsia="en-US"/>
        </w:rPr>
        <w:t>Участник закупки, признанный единственным участником аукциона, не вправе отказаться от заключения договора</w:t>
      </w:r>
      <w:r w:rsidRPr="00C90971">
        <w:t>;</w:t>
      </w:r>
    </w:p>
    <w:p w:rsidR="009A2742" w:rsidRPr="00C90971" w:rsidRDefault="009A2742" w:rsidP="000A19F8">
      <w:pPr>
        <w:tabs>
          <w:tab w:val="left" w:pos="1560"/>
        </w:tabs>
        <w:ind w:left="180" w:firstLine="284"/>
        <w:jc w:val="both"/>
      </w:pPr>
      <w:r w:rsidRPr="00C90971">
        <w:t>2) провести повторную процедуру закупки, в том числе с изменением условий закупки;</w:t>
      </w:r>
    </w:p>
    <w:p w:rsidR="009A2742" w:rsidRPr="00C90971" w:rsidRDefault="009A2742" w:rsidP="000A19F8">
      <w:pPr>
        <w:tabs>
          <w:tab w:val="left" w:pos="867"/>
          <w:tab w:val="left" w:pos="1560"/>
        </w:tabs>
        <w:ind w:left="180" w:firstLine="284"/>
        <w:jc w:val="both"/>
      </w:pPr>
      <w:r w:rsidRPr="00C90971">
        <w:t>3) провести закупку у единственного поставщика (исполнителя, подрядчика) в соответствии с настоящим Положением о закупке.</w:t>
      </w:r>
    </w:p>
    <w:p w:rsidR="009A2742" w:rsidRPr="00C90971" w:rsidRDefault="009A2742" w:rsidP="000A19F8">
      <w:pPr>
        <w:autoSpaceDE w:val="0"/>
        <w:ind w:left="180" w:firstLine="284"/>
        <w:jc w:val="both"/>
        <w:rPr>
          <w:lang w:eastAsia="en-US"/>
        </w:rPr>
      </w:pPr>
      <w:r w:rsidRPr="00C90971">
        <w:rPr>
          <w:bCs/>
          <w:lang w:eastAsia="en-US"/>
        </w:rPr>
        <w:t>5.4.4. Порядок проведения аукциона.</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5.4.4.2. Аукцион проводится в день, время и месте, указанные в извещении о проведении аукциона ив документации об аукционе.</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 xml:space="preserve">5.4.4.3. Днем проведения аукциона может быть только рабочий день. </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5.4.4.4. Аукцион проводится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 xml:space="preserve">5.4.4.5. </w:t>
      </w:r>
      <w:r w:rsidRPr="00C90971">
        <w:t>Участник аукциона, подавший ценовое предложение (сделавший ставку), может принять 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9A2742" w:rsidRPr="00C90971" w:rsidRDefault="009A2742" w:rsidP="000A19F8">
      <w:pPr>
        <w:pStyle w:val="a7"/>
        <w:tabs>
          <w:tab w:val="left" w:pos="993"/>
        </w:tabs>
        <w:autoSpaceDE w:val="0"/>
        <w:ind w:left="180"/>
        <w:jc w:val="both"/>
        <w:rPr>
          <w:lang w:eastAsia="en-US"/>
        </w:rPr>
      </w:pPr>
      <w:r w:rsidRPr="00C90971">
        <w:rPr>
          <w:lang w:eastAsia="en-US"/>
        </w:rPr>
        <w:t>5.4.4.6. Оценка поступивших от участников аукциона предложений (ставок) осуществляется исключительно по цене.</w:t>
      </w:r>
    </w:p>
    <w:p w:rsidR="009A2742" w:rsidRPr="00C90971" w:rsidRDefault="009A2742" w:rsidP="000A19F8">
      <w:pPr>
        <w:pStyle w:val="a7"/>
        <w:tabs>
          <w:tab w:val="left" w:pos="993"/>
        </w:tabs>
        <w:autoSpaceDE w:val="0"/>
        <w:ind w:left="180"/>
        <w:jc w:val="both"/>
        <w:rPr>
          <w:lang w:eastAsia="en-US"/>
        </w:rPr>
      </w:pPr>
      <w:r w:rsidRPr="00C90971">
        <w:t>5.4.4.7.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9A2742" w:rsidRPr="00C90971" w:rsidRDefault="009A2742" w:rsidP="000A19F8">
      <w:pPr>
        <w:pStyle w:val="a7"/>
        <w:tabs>
          <w:tab w:val="left" w:pos="1560"/>
        </w:tabs>
        <w:autoSpaceDE w:val="0"/>
        <w:ind w:left="180" w:firstLine="284"/>
        <w:jc w:val="both"/>
        <w:rPr>
          <w:lang w:eastAsia="en-US"/>
        </w:rPr>
      </w:pPr>
      <w:r w:rsidRPr="00C90971">
        <w:rPr>
          <w:lang w:eastAsia="en-US"/>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9A2742" w:rsidRPr="00C90971" w:rsidRDefault="009A2742" w:rsidP="000A19F8">
      <w:pPr>
        <w:pStyle w:val="a7"/>
        <w:tabs>
          <w:tab w:val="left" w:pos="1701"/>
        </w:tabs>
        <w:autoSpaceDE w:val="0"/>
        <w:ind w:left="180" w:firstLine="284"/>
        <w:jc w:val="both"/>
        <w:rPr>
          <w:lang w:eastAsia="en-US"/>
        </w:rPr>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5.5. Закупки путем проведения запроса предложений</w:t>
      </w:r>
    </w:p>
    <w:p w:rsidR="009A2742" w:rsidRPr="00C90971" w:rsidRDefault="009A2742" w:rsidP="000A19F8">
      <w:pPr>
        <w:tabs>
          <w:tab w:val="left" w:pos="3544"/>
        </w:tabs>
        <w:ind w:left="180" w:firstLine="284"/>
        <w:jc w:val="both"/>
      </w:pPr>
      <w:r w:rsidRPr="00C90971">
        <w:t>5.5.1. Общий порядок проведения запроса предложений</w:t>
      </w:r>
    </w:p>
    <w:p w:rsidR="009A2742" w:rsidRPr="00C90971" w:rsidRDefault="009A2742" w:rsidP="000A19F8">
      <w:pPr>
        <w:ind w:left="180" w:firstLine="284"/>
        <w:jc w:val="both"/>
      </w:pPr>
      <w:r w:rsidRPr="00C90971">
        <w:t>5.5.1.1. Документация подготавливается Заказчиком в соответствии с требованиями настоящего Положения, Гражданского кодекса Российской Федерации и Закона № 223-ФЗ,утверждается представителем Заказчика и должна содержать следующие сведения:</w:t>
      </w:r>
    </w:p>
    <w:p w:rsidR="009A2742" w:rsidRPr="00C90971" w:rsidRDefault="009A2742" w:rsidP="000A19F8">
      <w:pPr>
        <w:shd w:val="clear" w:color="auto" w:fill="FFFFFF"/>
        <w:ind w:left="180" w:firstLine="540"/>
        <w:jc w:val="both"/>
        <w:rPr>
          <w:lang w:eastAsia="ru-RU"/>
        </w:rPr>
      </w:pPr>
      <w:r w:rsidRPr="00C90971">
        <w:rPr>
          <w:lang w:eastAsia="ru-RU"/>
        </w:rPr>
        <w:t xml:space="preserve">1)Требования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w:t>
      </w:r>
      <w:r w:rsidRPr="00C90971">
        <w:rPr>
          <w:lang w:eastAsia="ru-RU"/>
        </w:rPr>
        <w:lastRenderedPageBreak/>
        <w:t>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9A2742" w:rsidRPr="00C90971" w:rsidRDefault="009A2742" w:rsidP="000A19F8">
      <w:pPr>
        <w:shd w:val="clear" w:color="auto" w:fill="FFFFFF"/>
        <w:ind w:left="180" w:firstLine="540"/>
        <w:jc w:val="both"/>
        <w:rPr>
          <w:lang w:eastAsia="ru-RU"/>
        </w:rPr>
      </w:pPr>
      <w:r w:rsidRPr="00C90971">
        <w:rPr>
          <w:lang w:eastAsia="ru-RU"/>
        </w:rPr>
        <w:t>2) Требования к содержанию, форме, оформлению и составу заявки на участие в закупке;</w:t>
      </w:r>
    </w:p>
    <w:p w:rsidR="009A2742" w:rsidRPr="00C90971" w:rsidRDefault="009A2742" w:rsidP="000A19F8">
      <w:pPr>
        <w:shd w:val="clear" w:color="auto" w:fill="FFFFFF"/>
        <w:ind w:left="180" w:firstLine="540"/>
        <w:jc w:val="both"/>
        <w:rPr>
          <w:lang w:eastAsia="ru-RU"/>
        </w:rPr>
      </w:pPr>
      <w:r w:rsidRPr="00C90971">
        <w:rPr>
          <w:lang w:eastAsia="ru-RU"/>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9A2742" w:rsidRPr="00C90971" w:rsidRDefault="009A2742" w:rsidP="000A19F8">
      <w:pPr>
        <w:shd w:val="clear" w:color="auto" w:fill="FFFFFF"/>
        <w:ind w:left="180" w:firstLine="540"/>
        <w:jc w:val="both"/>
        <w:rPr>
          <w:lang w:eastAsia="ru-RU"/>
        </w:rPr>
      </w:pPr>
      <w:r w:rsidRPr="00C90971">
        <w:rPr>
          <w:lang w:eastAsia="ru-RU"/>
        </w:rPr>
        <w:t xml:space="preserve">4) Место, условия и сроки (периоды) поставки товара, выполнения работы, оказания услуги. </w:t>
      </w:r>
      <w:r w:rsidRPr="00C90971">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C90971">
        <w:rPr>
          <w:lang w:eastAsia="ru-RU"/>
        </w:rPr>
        <w:t>;</w:t>
      </w:r>
    </w:p>
    <w:p w:rsidR="009A2742" w:rsidRPr="00C90971" w:rsidRDefault="009A2742" w:rsidP="000A19F8">
      <w:pPr>
        <w:shd w:val="clear" w:color="auto" w:fill="FFFFFF"/>
        <w:ind w:left="180" w:firstLine="540"/>
        <w:jc w:val="both"/>
        <w:rPr>
          <w:lang w:eastAsia="ru-RU"/>
        </w:rPr>
      </w:pPr>
      <w:r w:rsidRPr="00C90971">
        <w:rPr>
          <w:lang w:eastAsia="ru-RU"/>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9A2742" w:rsidRPr="00C90971" w:rsidRDefault="009A2742" w:rsidP="000A19F8">
      <w:pPr>
        <w:shd w:val="clear" w:color="auto" w:fill="FFFFFF"/>
        <w:ind w:left="180" w:firstLine="540"/>
        <w:jc w:val="both"/>
        <w:rPr>
          <w:lang w:eastAsia="ru-RU"/>
        </w:rPr>
      </w:pPr>
      <w:r w:rsidRPr="00C90971">
        <w:rPr>
          <w:lang w:eastAsia="ru-RU"/>
        </w:rPr>
        <w:t>6) Форма, сроки и порядок оплаты товара, работы, услуги;</w:t>
      </w:r>
    </w:p>
    <w:p w:rsidR="009A2742" w:rsidRPr="00C90971" w:rsidRDefault="009A2742" w:rsidP="000A19F8">
      <w:pPr>
        <w:shd w:val="clear" w:color="auto" w:fill="FFFFFF"/>
        <w:ind w:left="180" w:firstLine="540"/>
        <w:jc w:val="both"/>
        <w:rPr>
          <w:lang w:eastAsia="ru-RU"/>
        </w:rPr>
      </w:pPr>
      <w:r w:rsidRPr="00C90971">
        <w:rPr>
          <w:lang w:eastAsia="ru-RU"/>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A2742" w:rsidRPr="00C90971" w:rsidRDefault="009A2742" w:rsidP="000A19F8">
      <w:pPr>
        <w:shd w:val="clear" w:color="auto" w:fill="FFFFFF"/>
        <w:ind w:left="180" w:firstLine="540"/>
        <w:jc w:val="both"/>
        <w:rPr>
          <w:lang w:eastAsia="ru-RU"/>
        </w:rPr>
      </w:pPr>
      <w:r w:rsidRPr="00C90971">
        <w:rPr>
          <w:lang w:eastAsia="ru-RU"/>
        </w:rPr>
        <w:t>8)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9A2742" w:rsidRPr="00C90971" w:rsidRDefault="009A2742" w:rsidP="000A19F8">
      <w:pPr>
        <w:shd w:val="clear" w:color="auto" w:fill="FFFFFF"/>
        <w:ind w:left="180" w:firstLine="540"/>
        <w:jc w:val="both"/>
        <w:rPr>
          <w:lang w:eastAsia="ru-RU"/>
        </w:rPr>
      </w:pPr>
      <w:r w:rsidRPr="00C90971">
        <w:rPr>
          <w:lang w:eastAsia="ru-RU"/>
        </w:rPr>
        <w:t>9) Требования к участникам такой закупки;</w:t>
      </w:r>
    </w:p>
    <w:p w:rsidR="009A2742" w:rsidRPr="00C90971" w:rsidRDefault="009A2742" w:rsidP="000A19F8">
      <w:pPr>
        <w:shd w:val="clear" w:color="auto" w:fill="FFFFFF"/>
        <w:ind w:left="180" w:firstLine="540"/>
        <w:jc w:val="both"/>
        <w:rPr>
          <w:lang w:eastAsia="ru-RU"/>
        </w:rPr>
      </w:pPr>
      <w:r w:rsidRPr="00C90971">
        <w:rPr>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A2742" w:rsidRPr="00C90971" w:rsidRDefault="009A2742" w:rsidP="000A19F8">
      <w:pPr>
        <w:shd w:val="clear" w:color="auto" w:fill="FFFFFF"/>
        <w:ind w:left="180" w:firstLine="540"/>
        <w:jc w:val="both"/>
        <w:rPr>
          <w:lang w:eastAsia="ru-RU"/>
        </w:rPr>
      </w:pPr>
      <w:r w:rsidRPr="00C90971">
        <w:rPr>
          <w:lang w:eastAsia="ru-RU"/>
        </w:rPr>
        <w:t>11)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9A2742" w:rsidRPr="00C90971" w:rsidRDefault="009A2742" w:rsidP="000A19F8">
      <w:pPr>
        <w:ind w:left="180" w:firstLine="567"/>
        <w:jc w:val="both"/>
      </w:pPr>
      <w:r w:rsidRPr="00C90971">
        <w:rPr>
          <w:lang w:eastAsia="ru-RU"/>
        </w:rPr>
        <w:t>12) Д</w:t>
      </w:r>
      <w:r w:rsidRPr="00C90971">
        <w:t xml:space="preserve">ата и время открытия доступа к поданным в форме электронных документов заявкам на участие в закупке; </w:t>
      </w:r>
    </w:p>
    <w:p w:rsidR="009A2742" w:rsidRPr="00C90971" w:rsidRDefault="009A2742" w:rsidP="000A19F8">
      <w:pPr>
        <w:shd w:val="clear" w:color="auto" w:fill="FFFFFF"/>
        <w:ind w:left="180" w:firstLine="540"/>
        <w:jc w:val="both"/>
        <w:rPr>
          <w:lang w:eastAsia="ru-RU"/>
        </w:rPr>
      </w:pPr>
      <w:r w:rsidRPr="00C90971">
        <w:rPr>
          <w:lang w:eastAsia="ru-RU"/>
        </w:rPr>
        <w:t>13) Дата рассмотрения предложений участников такой закупки и подведения итогов такой закупки;</w:t>
      </w:r>
    </w:p>
    <w:p w:rsidR="009A2742" w:rsidRPr="00C90971" w:rsidRDefault="009A2742" w:rsidP="000A19F8">
      <w:pPr>
        <w:shd w:val="clear" w:color="auto" w:fill="FFFFFF"/>
        <w:ind w:left="180" w:firstLine="540"/>
        <w:jc w:val="both"/>
        <w:rPr>
          <w:lang w:eastAsia="ru-RU"/>
        </w:rPr>
      </w:pPr>
      <w:r w:rsidRPr="00C90971">
        <w:rPr>
          <w:lang w:eastAsia="ru-RU"/>
        </w:rPr>
        <w:t>14) Критерии оценки и сопоставления заявок на участие в такой закупке;</w:t>
      </w:r>
    </w:p>
    <w:p w:rsidR="009A2742" w:rsidRPr="00C90971" w:rsidRDefault="009A2742" w:rsidP="000A19F8">
      <w:pPr>
        <w:shd w:val="clear" w:color="auto" w:fill="FFFFFF"/>
        <w:ind w:left="180" w:firstLine="540"/>
        <w:jc w:val="both"/>
        <w:rPr>
          <w:lang w:eastAsia="ru-RU"/>
        </w:rPr>
      </w:pPr>
      <w:r w:rsidRPr="00C90971">
        <w:rPr>
          <w:lang w:eastAsia="ru-RU"/>
        </w:rPr>
        <w:t>15) Порядок оценки и сопоставления заявок на участие в такой закупке;</w:t>
      </w:r>
    </w:p>
    <w:p w:rsidR="009A2742" w:rsidRPr="00C90971" w:rsidRDefault="009A2742" w:rsidP="000A19F8">
      <w:pPr>
        <w:shd w:val="clear" w:color="auto" w:fill="FFFFFF"/>
        <w:ind w:left="180" w:firstLine="540"/>
        <w:jc w:val="both"/>
        <w:rPr>
          <w:lang w:eastAsia="ru-RU"/>
        </w:rPr>
      </w:pPr>
      <w:r w:rsidRPr="00C90971">
        <w:rPr>
          <w:lang w:eastAsia="ru-RU"/>
        </w:rPr>
        <w:t>16) Описание предмета такой закупки в соответствии с частью 6.1 статьи 3</w:t>
      </w:r>
      <w:r w:rsidRPr="00C90971">
        <w:t>Закона № 223-ФЗ</w:t>
      </w:r>
      <w:r w:rsidRPr="00C90971">
        <w:rPr>
          <w:lang w:eastAsia="ru-RU"/>
        </w:rPr>
        <w:t>;</w:t>
      </w:r>
    </w:p>
    <w:p w:rsidR="009A2742" w:rsidRPr="00C90971" w:rsidRDefault="009A2742" w:rsidP="000A19F8">
      <w:pPr>
        <w:ind w:left="180"/>
        <w:jc w:val="both"/>
      </w:pPr>
      <w:r w:rsidRPr="00C90971">
        <w:t>17) Требование к обеспечению заявок на участие в закупке,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9A2742" w:rsidRPr="00C90971" w:rsidRDefault="009A2742" w:rsidP="000A19F8">
      <w:pPr>
        <w:ind w:left="180"/>
        <w:jc w:val="both"/>
      </w:pPr>
      <w:r w:rsidRPr="00C90971">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w:t>
      </w:r>
      <w:hyperlink r:id="rId8" w:history="1">
        <w:r w:rsidRPr="00C90971">
          <w:rPr>
            <w:rStyle w:val="af6"/>
            <w:b w:val="0"/>
            <w:color w:val="auto"/>
          </w:rPr>
          <w:t>Гражданским кодексом</w:t>
        </w:r>
      </w:hyperlink>
      <w:r w:rsidRPr="00C90971">
        <w:t xml:space="preserve"> Российской Федерации, за исключением проведения закупки в соответствии со </w:t>
      </w:r>
      <w:hyperlink r:id="rId9" w:history="1">
        <w:r w:rsidRPr="00C90971">
          <w:rPr>
            <w:rStyle w:val="af6"/>
            <w:b w:val="0"/>
            <w:color w:val="auto"/>
          </w:rPr>
          <w:t>ст. 3.4</w:t>
        </w:r>
      </w:hyperlink>
      <w:r w:rsidRPr="00C90971">
        <w:t xml:space="preserve"> Федерального закона N 223-ФЗ. Выбор способа обеспечения заявки на участие в </w:t>
      </w:r>
      <w:r w:rsidRPr="00C90971">
        <w:lastRenderedPageBreak/>
        <w:t>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9A2742" w:rsidRPr="00C90971" w:rsidRDefault="009A2742" w:rsidP="000A19F8">
      <w:pPr>
        <w:ind w:left="180" w:firstLine="567"/>
        <w:jc w:val="both"/>
      </w:pPr>
      <w:r w:rsidRPr="00C90971">
        <w:t>18) Размер, форму и срок действия, срок и порядок предоставления обеспечения исполнения договора в случае, если Заказчиком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9A2742" w:rsidRPr="00C90971" w:rsidRDefault="009A2742" w:rsidP="000A19F8">
      <w:pPr>
        <w:ind w:left="180" w:firstLine="567"/>
        <w:jc w:val="both"/>
      </w:pPr>
      <w:r w:rsidRPr="00C90971">
        <w:t>19)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9A2742" w:rsidRPr="00C90971" w:rsidRDefault="009A2742" w:rsidP="000A19F8">
      <w:pPr>
        <w:pStyle w:val="a7"/>
        <w:tabs>
          <w:tab w:val="left" w:pos="0"/>
          <w:tab w:val="left" w:pos="1134"/>
        </w:tabs>
        <w:ind w:left="180" w:firstLine="567"/>
        <w:jc w:val="both"/>
      </w:pPr>
      <w:r w:rsidRPr="00C90971">
        <w:t>Перечень сведений, содержащийся в документации, может быть расширен по усмотрению Заказчика.</w:t>
      </w:r>
    </w:p>
    <w:p w:rsidR="009A2742" w:rsidRPr="00C90971" w:rsidRDefault="009A2742" w:rsidP="000A19F8">
      <w:pPr>
        <w:pStyle w:val="a7"/>
        <w:tabs>
          <w:tab w:val="left" w:pos="1701"/>
        </w:tabs>
        <w:ind w:left="180" w:firstLine="284"/>
        <w:jc w:val="both"/>
      </w:pPr>
      <w:r w:rsidRPr="00C90971">
        <w:t xml:space="preserve">5.5.2.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9A2742" w:rsidRPr="00C90971" w:rsidRDefault="009A2742" w:rsidP="000A19F8">
      <w:pPr>
        <w:ind w:left="180" w:firstLine="284"/>
        <w:jc w:val="both"/>
      </w:pPr>
      <w:r w:rsidRPr="00C90971">
        <w:t>5.5.3. Сведения, содержащиеся в документации, должны соответствовать сведениям, указанным в извещении о проведении запроса предложений.</w:t>
      </w:r>
    </w:p>
    <w:p w:rsidR="009A2742" w:rsidRPr="00C90971" w:rsidRDefault="009A2742" w:rsidP="000A19F8">
      <w:pPr>
        <w:ind w:left="180" w:firstLine="284"/>
        <w:jc w:val="both"/>
      </w:pPr>
      <w:r w:rsidRPr="00C90971">
        <w:t>5.5.4.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 Запрос предложений проводится в один этап, если иное не предусмотрено документацией о проведении запроса предложений.</w:t>
      </w:r>
    </w:p>
    <w:p w:rsidR="009A2742" w:rsidRPr="00C90971" w:rsidRDefault="009A2742" w:rsidP="000A19F8">
      <w:pPr>
        <w:ind w:left="180" w:firstLine="284"/>
        <w:jc w:val="both"/>
      </w:pPr>
      <w:r w:rsidRPr="00C90971">
        <w:t>5.5.5. Порядок открытия доступа к поданным в форме электронных документов заявкам на участие в запросе предложений:</w:t>
      </w:r>
    </w:p>
    <w:p w:rsidR="009A2742" w:rsidRPr="00C90971" w:rsidRDefault="009A2742" w:rsidP="000A19F8">
      <w:pPr>
        <w:ind w:left="180" w:firstLine="284"/>
        <w:jc w:val="both"/>
      </w:pPr>
      <w:r w:rsidRPr="00C90971">
        <w:t>5.5.5.1. В день, во время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rsidR="009A2742" w:rsidRPr="00C90971" w:rsidRDefault="009A2742" w:rsidP="000A19F8">
      <w:pPr>
        <w:ind w:left="180" w:firstLine="284"/>
        <w:jc w:val="both"/>
      </w:pPr>
      <w:r w:rsidRPr="00C90971">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9A2742" w:rsidRPr="00C90971" w:rsidRDefault="009A2742" w:rsidP="000A19F8">
      <w:pPr>
        <w:ind w:left="180" w:firstLine="284"/>
        <w:jc w:val="both"/>
      </w:pPr>
      <w:r w:rsidRPr="00C90971">
        <w:t>В 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9A2742" w:rsidRPr="00C90971" w:rsidRDefault="009A2742" w:rsidP="000A19F8">
      <w:pPr>
        <w:ind w:left="180" w:firstLine="284"/>
        <w:jc w:val="both"/>
      </w:pPr>
      <w:r w:rsidRPr="00C90971">
        <w:t>5.5.5.2.Регистрационный номер заявки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rsidR="009A2742" w:rsidRPr="00C90971" w:rsidRDefault="009A2742" w:rsidP="000A19F8">
      <w:pPr>
        <w:ind w:left="180" w:firstLine="284"/>
        <w:jc w:val="both"/>
      </w:pPr>
      <w:r w:rsidRPr="00C90971">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rsidR="009A2742" w:rsidRPr="00C90971" w:rsidRDefault="009A2742" w:rsidP="000A19F8">
      <w:pPr>
        <w:ind w:left="180" w:firstLine="284"/>
        <w:jc w:val="both"/>
      </w:pPr>
      <w:r w:rsidRPr="00C90971">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9A2742" w:rsidRPr="00C90971" w:rsidRDefault="009A2742" w:rsidP="000A19F8">
      <w:pPr>
        <w:ind w:left="180" w:firstLine="284"/>
        <w:jc w:val="both"/>
      </w:pPr>
      <w:r w:rsidRPr="00C90971">
        <w:lastRenderedPageBreak/>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rsidR="009A2742" w:rsidRPr="00C90971" w:rsidRDefault="009A2742" w:rsidP="000A19F8">
      <w:pPr>
        <w:ind w:left="180" w:firstLine="284"/>
        <w:jc w:val="both"/>
      </w:pPr>
      <w:r w:rsidRPr="00C90971">
        <w:t>5.5.6. Порядок рассмотрения заявок на участие в запросе предложений.</w:t>
      </w:r>
    </w:p>
    <w:p w:rsidR="009A2742" w:rsidRPr="00C90971" w:rsidRDefault="009A2742" w:rsidP="000A19F8">
      <w:pPr>
        <w:ind w:left="180" w:firstLine="284"/>
        <w:jc w:val="both"/>
      </w:pPr>
      <w:r w:rsidRPr="00C90971">
        <w:t xml:space="preserve">5.5.6.1.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9A2742" w:rsidRPr="00C90971" w:rsidRDefault="009A2742" w:rsidP="000A19F8">
      <w:pPr>
        <w:ind w:left="180" w:firstLine="284"/>
        <w:jc w:val="both"/>
      </w:pPr>
      <w:r w:rsidRPr="00C90971">
        <w:t xml:space="preserve">5.5.6.2. Закупочная Комиссия вправе отклонить заявку на участие в закупке в следующих случаях: </w:t>
      </w:r>
    </w:p>
    <w:p w:rsidR="009A2742" w:rsidRPr="00C90971" w:rsidRDefault="009A2742" w:rsidP="000A19F8">
      <w:pPr>
        <w:pStyle w:val="a7"/>
        <w:tabs>
          <w:tab w:val="left" w:pos="1134"/>
        </w:tabs>
        <w:ind w:left="180" w:firstLine="284"/>
        <w:jc w:val="both"/>
        <w:rPr>
          <w:sz w:val="22"/>
          <w:szCs w:val="22"/>
        </w:rPr>
      </w:pPr>
      <w:r w:rsidRPr="00C90971">
        <w:t xml:space="preserve">1) </w:t>
      </w:r>
      <w:r w:rsidRPr="00C90971">
        <w:rPr>
          <w:sz w:val="22"/>
          <w:szCs w:val="22"/>
        </w:rPr>
        <w:t>несоответствия заявки, поданной участником запроса предложений, требованиям документации о закупке и настоящего Положения;</w:t>
      </w:r>
    </w:p>
    <w:p w:rsidR="009A2742" w:rsidRPr="00C90971" w:rsidRDefault="009A2742" w:rsidP="000A19F8">
      <w:pPr>
        <w:pStyle w:val="a7"/>
        <w:tabs>
          <w:tab w:val="left" w:pos="1134"/>
        </w:tabs>
        <w:ind w:left="180" w:firstLine="284"/>
        <w:jc w:val="both"/>
      </w:pPr>
      <w:r w:rsidRPr="00C90971">
        <w:t xml:space="preserve">2) отсутствия обеспечения заявки на участие в закупке, если в документации установлено данное требование; </w:t>
      </w:r>
    </w:p>
    <w:p w:rsidR="009A2742" w:rsidRPr="00C90971" w:rsidRDefault="009A2742" w:rsidP="000A19F8">
      <w:pPr>
        <w:pStyle w:val="a7"/>
        <w:tabs>
          <w:tab w:val="left" w:pos="1134"/>
        </w:tabs>
        <w:ind w:left="180" w:firstLine="284"/>
        <w:jc w:val="both"/>
      </w:pPr>
      <w:r w:rsidRPr="00C90971">
        <w:t xml:space="preserve">3)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Закона № 223-ФЗ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9A2742" w:rsidRPr="00C90971" w:rsidRDefault="009A2742" w:rsidP="000A19F8">
      <w:pPr>
        <w:autoSpaceDE w:val="0"/>
        <w:autoSpaceDN w:val="0"/>
        <w:adjustRightInd w:val="0"/>
        <w:ind w:left="180"/>
        <w:jc w:val="both"/>
        <w:rPr>
          <w:lang w:eastAsia="ru-RU"/>
        </w:rPr>
      </w:pPr>
      <w:r w:rsidRPr="00C90971">
        <w:t xml:space="preserve">    4)</w:t>
      </w:r>
      <w:r w:rsidRPr="00C90971">
        <w:rPr>
          <w:lang w:eastAsia="ru-RU"/>
        </w:rPr>
        <w:t xml:space="preserve"> не соответствующие квалификационным требованиям, установленным документацией о конкурентной закупке, заявки участников запроса предложений в электронной форме; </w:t>
      </w:r>
    </w:p>
    <w:p w:rsidR="009A2742" w:rsidRPr="00C90971" w:rsidRDefault="009A2742" w:rsidP="000A19F8">
      <w:pPr>
        <w:pStyle w:val="a7"/>
        <w:tabs>
          <w:tab w:val="left" w:pos="1134"/>
        </w:tabs>
        <w:ind w:left="180" w:firstLine="284"/>
        <w:jc w:val="both"/>
      </w:pPr>
      <w:r w:rsidRPr="00C90971">
        <w:t>5)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9A2742" w:rsidRPr="00C90971" w:rsidRDefault="009A2742" w:rsidP="000A19F8">
      <w:pPr>
        <w:ind w:left="180" w:firstLine="284"/>
        <w:jc w:val="both"/>
      </w:pPr>
      <w:r w:rsidRPr="00C90971">
        <w:t xml:space="preserve">5.5.6.3. Отклонение заявок на участие в запросе предложений по иным основаниям не допускается. </w:t>
      </w:r>
    </w:p>
    <w:p w:rsidR="009A2742" w:rsidRPr="00C90971" w:rsidRDefault="009A2742" w:rsidP="000A19F8">
      <w:pPr>
        <w:ind w:left="180" w:firstLine="284"/>
        <w:jc w:val="both"/>
      </w:pPr>
      <w:r w:rsidRPr="00C90971">
        <w:t>5.5.6.4.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предложений отражаются в Итоговом протоколе.</w:t>
      </w:r>
    </w:p>
    <w:p w:rsidR="009A2742" w:rsidRPr="00C90971" w:rsidRDefault="009A2742" w:rsidP="000A19F8">
      <w:pPr>
        <w:ind w:left="180" w:firstLine="284"/>
        <w:jc w:val="both"/>
      </w:pPr>
      <w:r w:rsidRPr="00C90971">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9A2742" w:rsidRPr="00C90971" w:rsidRDefault="009A2742" w:rsidP="000A19F8">
      <w:pPr>
        <w:ind w:left="180" w:firstLine="284"/>
        <w:jc w:val="both"/>
      </w:pPr>
      <w:r w:rsidRPr="00C90971">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9A2742" w:rsidRPr="00C90971" w:rsidRDefault="009A2742" w:rsidP="000A19F8">
      <w:pPr>
        <w:ind w:left="180" w:firstLine="284"/>
        <w:jc w:val="both"/>
      </w:pPr>
      <w:r w:rsidRPr="00C90971">
        <w:t>5.5.7. Оценка и сопоставление заявок на участие в запросе предложений (порядок подведения итогов запроса предложений).</w:t>
      </w:r>
    </w:p>
    <w:p w:rsidR="009A2742" w:rsidRPr="00C90971" w:rsidRDefault="009A2742" w:rsidP="000A19F8">
      <w:pPr>
        <w:ind w:left="180" w:firstLine="284"/>
        <w:jc w:val="both"/>
      </w:pPr>
      <w:r w:rsidRPr="00C90971">
        <w:t xml:space="preserve">5.5.7.1. Закупочная Комиссия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9A2742" w:rsidRPr="00C90971" w:rsidRDefault="009A2742" w:rsidP="000A19F8">
      <w:pPr>
        <w:ind w:left="180" w:firstLine="284"/>
        <w:jc w:val="both"/>
      </w:pPr>
      <w:r w:rsidRPr="00C90971">
        <w:t xml:space="preserve">5.5.7.2. Оценка и сопоставление заявок (подведение итогов запроса предложений) на участие в заявке осуществляются Комиссией в целях выявления лучших условий </w:t>
      </w:r>
      <w:r w:rsidRPr="00C90971">
        <w:lastRenderedPageBreak/>
        <w:t>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9A2742" w:rsidRPr="00C90971" w:rsidRDefault="009A2742" w:rsidP="000A19F8">
      <w:pPr>
        <w:tabs>
          <w:tab w:val="left" w:pos="540"/>
          <w:tab w:val="left" w:pos="900"/>
        </w:tabs>
        <w:ind w:left="180" w:firstLine="284"/>
        <w:jc w:val="both"/>
      </w:pPr>
      <w:r w:rsidRPr="00C90971">
        <w:t>5.5.7.3.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9A2742" w:rsidRPr="00C90971" w:rsidRDefault="009A2742" w:rsidP="000A19F8">
      <w:pPr>
        <w:ind w:left="180" w:firstLine="284"/>
        <w:jc w:val="both"/>
      </w:pPr>
      <w:r w:rsidRPr="00C90971">
        <w:t>5.5.7.4.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9A2742" w:rsidRPr="00C90971" w:rsidRDefault="009A2742" w:rsidP="000A19F8">
      <w:pPr>
        <w:ind w:left="180" w:firstLine="284"/>
        <w:jc w:val="both"/>
      </w:pPr>
      <w:r w:rsidRPr="00C90971">
        <w:t xml:space="preserve">5.5.7.5. На основании результатов оценки и сопоставления заявок на участие в закупке (подведения итогов запроса предложений)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9A2742" w:rsidRPr="00C90971" w:rsidRDefault="009A2742" w:rsidP="000A19F8">
      <w:pPr>
        <w:ind w:left="180" w:firstLine="284"/>
        <w:jc w:val="both"/>
      </w:pPr>
      <w:r w:rsidRPr="00C90971">
        <w:t xml:space="preserve">5.5.7.6. Победителем запроса предложений признается участник закупки, который предложил лучшие условия исполнения договора и заявке на участие в закупке которого присвоен первый номер. </w:t>
      </w:r>
    </w:p>
    <w:p w:rsidR="009A2742" w:rsidRPr="00C90971" w:rsidRDefault="009A2742" w:rsidP="000A19F8">
      <w:pPr>
        <w:ind w:left="180" w:firstLine="284"/>
        <w:jc w:val="both"/>
      </w:pPr>
      <w:r w:rsidRPr="00C90971">
        <w:t>5.5.7.7. Результаты проведения запроса предложений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оформляется в течение 10 календарных дней с даты окончания подачи заявок, подписывается членами закупочной Комиссии, участвовавшими в заседании по подведению итогов запроса предложений, и размещается в единой информационной системе в течение 3-х календарных дней со дня подписания указанного протокола.</w:t>
      </w:r>
    </w:p>
    <w:p w:rsidR="009A2742" w:rsidRPr="00C90971" w:rsidRDefault="009A2742" w:rsidP="000A19F8">
      <w:pPr>
        <w:ind w:left="180" w:firstLine="284"/>
        <w:jc w:val="both"/>
      </w:pPr>
      <w:r w:rsidRPr="00C90971">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9A2742" w:rsidRPr="00C90971" w:rsidRDefault="009A2742" w:rsidP="000A19F8">
      <w:pPr>
        <w:autoSpaceDE w:val="0"/>
        <w:autoSpaceDN w:val="0"/>
        <w:adjustRightInd w:val="0"/>
        <w:ind w:left="180" w:firstLine="284"/>
        <w:jc w:val="both"/>
      </w:pPr>
      <w:r w:rsidRPr="00C90971">
        <w:t>5.5.8. Проект договора, прилагаемый к документации, с внесенными условиями исполнения договора, предложенными победителем запроса предложений в заявке на участие в закупке, выдается Заказчиком победителю или его полномочному представителю под расписку в течение трех рабочих дней с даты подписания Итогового протокола.</w:t>
      </w:r>
    </w:p>
    <w:p w:rsidR="009A2742" w:rsidRPr="00C90971" w:rsidRDefault="009A2742" w:rsidP="000A19F8">
      <w:pPr>
        <w:ind w:left="180" w:firstLine="284"/>
        <w:jc w:val="both"/>
      </w:pPr>
      <w:r w:rsidRPr="00C90971">
        <w:t>Победитель запроса предложений не позднее 10 календарных дней со дня размещения Итогового протокола в единой информационной системе передает Заказчику подписанный со своей стороны проект договора, а также документы, подтверждающие предоставление обеспечения исполнения договора, если в документации было установлено данное требование.</w:t>
      </w:r>
    </w:p>
    <w:p w:rsidR="009A2742" w:rsidRPr="00C90971" w:rsidRDefault="009A2742" w:rsidP="000A19F8">
      <w:pPr>
        <w:ind w:left="180" w:firstLine="284"/>
        <w:jc w:val="both"/>
      </w:pPr>
      <w:r w:rsidRPr="00C90971">
        <w:t>5.5.9. В случае признания запроса предложений несостоявшимся, Заказчик вправе:</w:t>
      </w:r>
    </w:p>
    <w:p w:rsidR="009A2742" w:rsidRPr="00C90971" w:rsidRDefault="009A2742" w:rsidP="000A19F8">
      <w:pPr>
        <w:tabs>
          <w:tab w:val="left" w:pos="1560"/>
        </w:tabs>
        <w:ind w:left="180" w:firstLine="284"/>
        <w:jc w:val="both"/>
      </w:pPr>
      <w:r w:rsidRPr="00C90971">
        <w:t xml:space="preserve">1) заключить договор с единственным участником запроса предложений, </w:t>
      </w:r>
      <w:r w:rsidRPr="00C90971">
        <w:rPr>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C90971">
        <w:t xml:space="preserve">. Такой участник обязан передать Заказчику проект договора, подписанный со своей стороны, не позднее 10 дней со дня опубликования Итогового протокола в единой информационной системе. </w:t>
      </w:r>
      <w:r w:rsidRPr="00C90971">
        <w:rPr>
          <w:lang w:eastAsia="en-US"/>
        </w:rPr>
        <w:t>Участник закупки, признанный единственным участником запроса предложений, не вправе отказаться от заключения договора</w:t>
      </w:r>
      <w:r w:rsidRPr="00C90971">
        <w:t>;</w:t>
      </w:r>
    </w:p>
    <w:p w:rsidR="009A2742" w:rsidRPr="00C90971" w:rsidRDefault="009A2742" w:rsidP="000A19F8">
      <w:pPr>
        <w:tabs>
          <w:tab w:val="left" w:pos="1560"/>
        </w:tabs>
        <w:ind w:left="180" w:firstLine="284"/>
        <w:jc w:val="both"/>
      </w:pPr>
      <w:r w:rsidRPr="00C90971">
        <w:t>2) провести повторную процедуру закупки, в том числе с изменением условий закупки;</w:t>
      </w:r>
    </w:p>
    <w:p w:rsidR="009A2742" w:rsidRPr="00C90971" w:rsidRDefault="009A2742" w:rsidP="000A19F8">
      <w:pPr>
        <w:tabs>
          <w:tab w:val="left" w:pos="867"/>
          <w:tab w:val="left" w:pos="1560"/>
        </w:tabs>
        <w:ind w:left="180" w:firstLine="284"/>
        <w:jc w:val="both"/>
      </w:pPr>
      <w:r w:rsidRPr="00C90971">
        <w:lastRenderedPageBreak/>
        <w:t>3) провести закупку у единственного поставщика (исполнителя, подрядчика) в соответствии с настоящим Положением о закупке.</w:t>
      </w:r>
    </w:p>
    <w:p w:rsidR="009A2742" w:rsidRPr="00C90971" w:rsidRDefault="009A2742" w:rsidP="000A19F8">
      <w:pPr>
        <w:ind w:left="180" w:firstLine="284"/>
        <w:jc w:val="both"/>
      </w:pPr>
      <w:r w:rsidRPr="00C90971">
        <w:t>5.5.10.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9A2742" w:rsidRPr="00C90971" w:rsidRDefault="009A2742" w:rsidP="000A19F8">
      <w:pPr>
        <w:ind w:left="180" w:firstLine="284"/>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5.6. Закупки путем проведения запроса котировок</w:t>
      </w:r>
    </w:p>
    <w:p w:rsidR="009A2742" w:rsidRPr="00C90971" w:rsidRDefault="009A2742" w:rsidP="000A19F8">
      <w:pPr>
        <w:pStyle w:val="a7"/>
        <w:ind w:left="180"/>
        <w:jc w:val="both"/>
      </w:pPr>
      <w:r w:rsidRPr="00C90971">
        <w:t xml:space="preserve">     5.6.1. Общий порядок проведения запроса котировок.</w:t>
      </w:r>
    </w:p>
    <w:p w:rsidR="009A2742" w:rsidRPr="00C90971" w:rsidRDefault="009A2742" w:rsidP="000A19F8">
      <w:pPr>
        <w:tabs>
          <w:tab w:val="left" w:pos="851"/>
        </w:tabs>
        <w:ind w:left="180" w:firstLine="284"/>
        <w:jc w:val="both"/>
      </w:pPr>
      <w:r w:rsidRPr="00C90971">
        <w:t>5.6.1.1. Запрос котировок проводится в следующей последовательности:</w:t>
      </w:r>
    </w:p>
    <w:p w:rsidR="009A2742" w:rsidRPr="00C90971" w:rsidRDefault="009A2742" w:rsidP="000A19F8">
      <w:pPr>
        <w:pStyle w:val="a7"/>
        <w:tabs>
          <w:tab w:val="left" w:pos="1134"/>
        </w:tabs>
        <w:ind w:left="180" w:firstLine="284"/>
        <w:jc w:val="both"/>
      </w:pPr>
      <w:r w:rsidRPr="00C90971">
        <w:t>1) определение Заказчиком условий, требований запроса котировок;</w:t>
      </w:r>
    </w:p>
    <w:p w:rsidR="009A2742" w:rsidRPr="00C90971" w:rsidRDefault="009A2742" w:rsidP="000A19F8">
      <w:pPr>
        <w:pStyle w:val="a7"/>
        <w:tabs>
          <w:tab w:val="left" w:pos="1134"/>
        </w:tabs>
        <w:ind w:left="180" w:firstLine="284"/>
        <w:jc w:val="both"/>
      </w:pPr>
      <w:r w:rsidRPr="00C90971">
        <w:t>2) размещение в единой информационной системе извещения о проведении запроса котировок и проекта договора, являющегося составной частью извещения (при проведении запроса котировок документация не составляется);</w:t>
      </w:r>
    </w:p>
    <w:p w:rsidR="009A2742" w:rsidRPr="00C90971" w:rsidRDefault="009A2742" w:rsidP="000A19F8">
      <w:pPr>
        <w:pStyle w:val="a7"/>
        <w:tabs>
          <w:tab w:val="left" w:pos="1134"/>
        </w:tabs>
        <w:ind w:left="180" w:firstLine="284"/>
        <w:jc w:val="both"/>
      </w:pPr>
      <w:r w:rsidRPr="00C90971">
        <w:t>3) получение заявок на участие в запросе котировок;</w:t>
      </w:r>
    </w:p>
    <w:p w:rsidR="009A2742" w:rsidRPr="00C90971" w:rsidRDefault="009A2742" w:rsidP="000A19F8">
      <w:pPr>
        <w:pStyle w:val="a7"/>
        <w:tabs>
          <w:tab w:val="left" w:pos="1134"/>
        </w:tabs>
        <w:ind w:left="180" w:firstLine="284"/>
        <w:jc w:val="both"/>
      </w:pPr>
      <w:r w:rsidRPr="00C90971">
        <w:t>4) рассмотрение и оценка заявок на участие в запросе котировок;</w:t>
      </w:r>
    </w:p>
    <w:p w:rsidR="009A2742" w:rsidRPr="00C90971" w:rsidRDefault="009A2742" w:rsidP="000A19F8">
      <w:pPr>
        <w:pStyle w:val="a7"/>
        <w:tabs>
          <w:tab w:val="left" w:pos="1134"/>
        </w:tabs>
        <w:ind w:left="180" w:firstLine="284"/>
        <w:jc w:val="both"/>
      </w:pPr>
      <w:r w:rsidRPr="00C90971">
        <w:t>5) принятие решения о результатах проведения процедуры запроса котировок;</w:t>
      </w:r>
    </w:p>
    <w:p w:rsidR="009A2742" w:rsidRPr="00C90971" w:rsidRDefault="009A2742" w:rsidP="000A19F8">
      <w:pPr>
        <w:pStyle w:val="a7"/>
        <w:tabs>
          <w:tab w:val="left" w:pos="1134"/>
        </w:tabs>
        <w:ind w:left="180" w:firstLine="284"/>
        <w:jc w:val="both"/>
      </w:pPr>
      <w:r w:rsidRPr="00C90971">
        <w:t>6) размещение в единой информационной системе, а также в случае проведения запроса котировок в электронной форме на электронной площадке (сайте Торговой системы) протоколов, составляемых в ходе закупки;</w:t>
      </w:r>
    </w:p>
    <w:p w:rsidR="009A2742" w:rsidRPr="00C90971" w:rsidRDefault="009A2742" w:rsidP="000A19F8">
      <w:pPr>
        <w:pStyle w:val="a7"/>
        <w:tabs>
          <w:tab w:val="left" w:pos="1134"/>
        </w:tabs>
        <w:ind w:left="180" w:firstLine="284"/>
        <w:jc w:val="both"/>
      </w:pPr>
      <w:r w:rsidRPr="00C90971">
        <w:t>7) подписание договора с участником, представившим заявку на участие в запросе котировок, признанную наилучшей.</w:t>
      </w:r>
    </w:p>
    <w:p w:rsidR="009A2742" w:rsidRPr="00C90971" w:rsidRDefault="009A2742" w:rsidP="000A19F8">
      <w:pPr>
        <w:ind w:left="180" w:firstLine="284"/>
        <w:jc w:val="both"/>
      </w:pPr>
      <w:r w:rsidRPr="00C90971">
        <w:t>5.6.2. Участник закупки вправе подать только одну заявку на участие в запросе котировок, внесение изменений в которую после окончания срока приема заявок не допускается.</w:t>
      </w:r>
    </w:p>
    <w:p w:rsidR="009A2742" w:rsidRPr="00C90971" w:rsidRDefault="009A2742" w:rsidP="000A19F8">
      <w:pPr>
        <w:ind w:left="180" w:firstLine="284"/>
        <w:jc w:val="both"/>
      </w:pPr>
      <w:r w:rsidRPr="00C90971">
        <w:t>5.6.3. Заявка на участие в запросе котировок подается участником закупки по форме, установленной в извещении: в форме электронного документа на сайте электронной площадки (Торговой системы) в срок, указанный в извещении о проведении запроса котировок.</w:t>
      </w:r>
    </w:p>
    <w:p w:rsidR="009A2742" w:rsidRPr="00C90971" w:rsidRDefault="009A2742" w:rsidP="000A19F8">
      <w:pPr>
        <w:ind w:left="180" w:firstLine="284"/>
        <w:jc w:val="both"/>
      </w:pPr>
      <w:r w:rsidRPr="00C90971">
        <w:t>5.6.4. Заявки на участие в запросе котировок, поданные после окончания срока подачи, не рассматриваются и не возвращаются претендентам.</w:t>
      </w:r>
    </w:p>
    <w:p w:rsidR="009A2742" w:rsidRPr="00C90971" w:rsidRDefault="009A2742" w:rsidP="000A19F8">
      <w:pPr>
        <w:ind w:left="180" w:firstLine="284"/>
        <w:jc w:val="both"/>
      </w:pPr>
      <w:r w:rsidRPr="00C90971">
        <w:t>5.6.5. Заявка на участие в запросе котировок должна быть составлена по форме, установленной Приложением № 5 к настоящему Положению о закупке.</w:t>
      </w:r>
    </w:p>
    <w:p w:rsidR="009A2742" w:rsidRPr="00C90971" w:rsidRDefault="009A2742" w:rsidP="000A19F8">
      <w:pPr>
        <w:ind w:left="180" w:firstLine="284"/>
        <w:jc w:val="both"/>
      </w:pPr>
      <w:r w:rsidRPr="00C90971">
        <w:t>5.6.6. При проведении процедуры закупки заказчиком и закупочной Комиссией проводится единая процедура рассмотрения и оценки заявок на участие в запросе котировок. Запрос котировок проводится в один этап, если иное не предусмотрено извещением о проведении запроса котировок.</w:t>
      </w:r>
    </w:p>
    <w:p w:rsidR="009A2742" w:rsidRPr="00C90971" w:rsidRDefault="009A2742" w:rsidP="000A19F8">
      <w:pPr>
        <w:ind w:left="180" w:firstLine="284"/>
        <w:jc w:val="both"/>
      </w:pPr>
      <w:r w:rsidRPr="00C90971">
        <w:t>5.6.7. Порядок открытия доступа к поданным в форме электронных документов заявкам на участие в запросе котировок:</w:t>
      </w:r>
    </w:p>
    <w:p w:rsidR="009A2742" w:rsidRPr="00C90971" w:rsidRDefault="009A2742" w:rsidP="000A19F8">
      <w:pPr>
        <w:ind w:left="180" w:firstLine="284"/>
        <w:jc w:val="both"/>
      </w:pPr>
      <w:r w:rsidRPr="00C90971">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9A2742" w:rsidRPr="00C90971" w:rsidRDefault="009A2742" w:rsidP="000A19F8">
      <w:pPr>
        <w:ind w:left="180" w:firstLine="284"/>
        <w:jc w:val="both"/>
      </w:pPr>
      <w:r w:rsidRPr="00C90971">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9A2742" w:rsidRPr="00C90971" w:rsidRDefault="009A2742" w:rsidP="000A19F8">
      <w:pPr>
        <w:ind w:left="180" w:firstLine="284"/>
        <w:jc w:val="both"/>
      </w:pPr>
      <w:r w:rsidRPr="00C90971">
        <w:t xml:space="preserve">5.6.7.2.Регистрационный номер заявки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w:t>
      </w:r>
      <w:r w:rsidRPr="00C90971">
        <w:lastRenderedPageBreak/>
        <w:t>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rsidR="009A2742" w:rsidRPr="00C90971" w:rsidRDefault="009A2742" w:rsidP="000A19F8">
      <w:pPr>
        <w:ind w:left="180" w:firstLine="284"/>
        <w:jc w:val="both"/>
      </w:pPr>
      <w:r w:rsidRPr="00C90971">
        <w:t>5.6.7.3. В случае, если по окончании срока подачи заявок на участие в запросе котировок подана только одна заявка на участие в запросе котировок (в том числе если отклонены все участники закупки либо по результатам рассмотрения заявок была допущена только одна заявка) или не подано ни одной заявки на участие в закупке – запрос котировок признается несостоявшимся.</w:t>
      </w:r>
    </w:p>
    <w:p w:rsidR="009A2742" w:rsidRPr="00C90971" w:rsidRDefault="009A2742" w:rsidP="000A19F8">
      <w:pPr>
        <w:ind w:left="180" w:firstLine="284"/>
        <w:jc w:val="both"/>
      </w:pPr>
      <w:r w:rsidRPr="00C90971">
        <w:t>При этом в случае, если на участие в запросе котировок не было подано ни одной заявки, закупочная Комиссия составляет Итоговый протокол, который должен содержать сведения, предусмотренные п.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9A2742" w:rsidRPr="00C90971" w:rsidRDefault="009A2742" w:rsidP="000A19F8">
      <w:pPr>
        <w:ind w:left="180" w:firstLine="284"/>
        <w:jc w:val="both"/>
      </w:pPr>
      <w:r w:rsidRPr="00C90971">
        <w:t>В случае, если на участие в запросе котировок была подана только одна заявка, указанная заявка рассматривается закупочной Комиссией в порядке, предусмотренном п. 5.6.8 настоящего Положения.</w:t>
      </w:r>
    </w:p>
    <w:p w:rsidR="009A2742" w:rsidRPr="00C90971" w:rsidRDefault="009A2742" w:rsidP="000A19F8">
      <w:pPr>
        <w:ind w:left="180" w:firstLine="284"/>
        <w:jc w:val="both"/>
      </w:pPr>
      <w:r w:rsidRPr="00C90971">
        <w:t>5.6.8. Порядок рассмотрения заявок на участие в запросе котировок</w:t>
      </w:r>
    </w:p>
    <w:p w:rsidR="009A2742" w:rsidRPr="00C90971" w:rsidRDefault="009A2742" w:rsidP="000A19F8">
      <w:pPr>
        <w:ind w:left="180" w:firstLine="284"/>
        <w:jc w:val="both"/>
      </w:pPr>
      <w:r w:rsidRPr="00C90971">
        <w:t xml:space="preserve">5.6.8.1. Закупочная Комиссия рассматривает заявки на участие в запросе котировок на соответствие требованиям, установленным извещением, и соответствие участников закупки требованиям, установленным в п.1.4 настоящего Положения. </w:t>
      </w:r>
    </w:p>
    <w:p w:rsidR="009A2742" w:rsidRPr="00C90971" w:rsidRDefault="009A2742" w:rsidP="000A19F8">
      <w:pPr>
        <w:ind w:left="180" w:firstLine="284"/>
        <w:jc w:val="both"/>
      </w:pPr>
      <w:r w:rsidRPr="00C90971">
        <w:t>5.6.8.2.Комиссия отклоняет заявки на участие в запросе котировок в случае:</w:t>
      </w:r>
    </w:p>
    <w:p w:rsidR="009A2742" w:rsidRPr="00C90971" w:rsidRDefault="009A2742" w:rsidP="000A19F8">
      <w:pPr>
        <w:ind w:left="180" w:firstLine="284"/>
        <w:jc w:val="both"/>
      </w:pPr>
      <w:r w:rsidRPr="00C90971">
        <w:t>1) несоответствия заявки на участие в запросе котировок требованиям, указанным в извещении о проведении запроса котировок;</w:t>
      </w:r>
    </w:p>
    <w:p w:rsidR="009A2742" w:rsidRPr="00C90971" w:rsidRDefault="009A2742" w:rsidP="000A19F8">
      <w:pPr>
        <w:ind w:left="180" w:firstLine="284"/>
        <w:jc w:val="both"/>
      </w:pPr>
      <w:r w:rsidRPr="00C90971">
        <w:t xml:space="preserve">2) </w:t>
      </w:r>
      <w:r w:rsidR="00D639F8" w:rsidRPr="00D639F8">
        <w:t xml:space="preserve"> если в заявке указана</w:t>
      </w:r>
      <w:r w:rsidR="00D639F8">
        <w:t xml:space="preserve"> </w:t>
      </w:r>
      <w:r w:rsidR="00D639F8" w:rsidRPr="00D639F8">
        <w:t>предельная (максимальная) цена товаров, работ, услуг выше установленной в извещении о запросе котировок;</w:t>
      </w:r>
    </w:p>
    <w:p w:rsidR="009A2742" w:rsidRPr="00C90971" w:rsidRDefault="009A2742" w:rsidP="000A19F8">
      <w:pPr>
        <w:ind w:left="180" w:firstLine="284"/>
        <w:jc w:val="both"/>
      </w:pPr>
      <w:r w:rsidRPr="00C90971">
        <w:t>5.6.8.3. Отклонение заявок по иным основаниям не допускается.</w:t>
      </w:r>
    </w:p>
    <w:p w:rsidR="009A2742" w:rsidRPr="00C90971" w:rsidRDefault="009A2742" w:rsidP="000A19F8">
      <w:pPr>
        <w:ind w:left="180" w:firstLine="284"/>
        <w:jc w:val="both"/>
      </w:pPr>
      <w:r w:rsidRPr="00C90971">
        <w:t>5.6.9. Лучшей признается заявка на участие в запросе котировок,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заявок на участие в запросе котировок лучшей признается та, которая поступила ранее других заявок.</w:t>
      </w:r>
    </w:p>
    <w:p w:rsidR="009A2742" w:rsidRPr="00C90971" w:rsidRDefault="009A2742" w:rsidP="000A19F8">
      <w:pPr>
        <w:ind w:left="180" w:firstLine="284"/>
        <w:jc w:val="both"/>
      </w:pPr>
      <w:r w:rsidRPr="00C90971">
        <w:t>5.6.10. Результаты проведения запроса котировок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подписывается членами закупочной Комиссии, участвовавшими в заседании по подведению итогов запроса котировок, и размещается в единой информационной системе в течение 3-х календарных дней со дня подписания указанного протокола.</w:t>
      </w:r>
    </w:p>
    <w:p w:rsidR="009A2742" w:rsidRPr="00C90971" w:rsidRDefault="009A2742" w:rsidP="000A19F8">
      <w:pPr>
        <w:ind w:left="180" w:firstLine="284"/>
        <w:jc w:val="both"/>
      </w:pPr>
      <w:r w:rsidRPr="00C90971">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rsidR="009A2742" w:rsidRPr="00C90971" w:rsidRDefault="009A2742" w:rsidP="000A19F8">
      <w:pPr>
        <w:ind w:left="180" w:firstLine="284"/>
        <w:jc w:val="both"/>
      </w:pPr>
      <w:r w:rsidRPr="00C90971">
        <w:t>5.6.12. В случае, если запрос котировок признан несостоявшимся, Заказчик вправе:</w:t>
      </w:r>
    </w:p>
    <w:p w:rsidR="009A2742" w:rsidRPr="00C90971" w:rsidRDefault="009A2742" w:rsidP="000A19F8">
      <w:pPr>
        <w:ind w:left="180" w:firstLine="284"/>
        <w:jc w:val="both"/>
      </w:pPr>
      <w:r w:rsidRPr="00C90971">
        <w:t xml:space="preserve">1) заключить договор с единственным участником запроса котировок, </w:t>
      </w:r>
      <w:r w:rsidRPr="00C90971">
        <w:rPr>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Pr="00C90971">
        <w:t xml:space="preserve">. Такой участник обязан передать Заказчику проект договора, подписанный со своей стороны, не позднее 10 дней со дня опубликования Итогового протокола в единой информационной системе. </w:t>
      </w:r>
      <w:r w:rsidRPr="00C90971">
        <w:rPr>
          <w:lang w:eastAsia="en-US"/>
        </w:rPr>
        <w:t>Участник закупки, признанный единственным участником запроса котировок, не вправе отказаться от заключения договора</w:t>
      </w:r>
      <w:r w:rsidRPr="00C90971">
        <w:t>;</w:t>
      </w:r>
    </w:p>
    <w:p w:rsidR="009A2742" w:rsidRPr="00C90971" w:rsidRDefault="009A2742" w:rsidP="000A19F8">
      <w:pPr>
        <w:ind w:left="180" w:firstLine="284"/>
        <w:jc w:val="both"/>
      </w:pPr>
      <w:r w:rsidRPr="00C90971">
        <w:t>2) провести повторную процедуру закупки, в том числе с изменением условий закупки;</w:t>
      </w:r>
    </w:p>
    <w:p w:rsidR="009A2742" w:rsidRPr="00C90971" w:rsidRDefault="009A2742" w:rsidP="000A19F8">
      <w:pPr>
        <w:ind w:left="180" w:firstLine="284"/>
        <w:jc w:val="both"/>
      </w:pPr>
      <w:r w:rsidRPr="00C90971">
        <w:t>3) провести закупку у единственного поставщика (исполнителя, подрядчика) в соответствии с настоящим Положением о закупке.</w:t>
      </w:r>
    </w:p>
    <w:p w:rsidR="009A2742" w:rsidRPr="00C90971" w:rsidRDefault="009A2742" w:rsidP="000A19F8">
      <w:pPr>
        <w:ind w:left="180" w:firstLine="284"/>
        <w:jc w:val="both"/>
      </w:pPr>
      <w:r w:rsidRPr="00C90971">
        <w:t>5.6.13. Если претендент, чья заявка на участие в запросе котировок признана лучшей, отказывается от подписания договора, то он признается уклонившимся от заключения договора.</w:t>
      </w:r>
    </w:p>
    <w:p w:rsidR="009A2742" w:rsidRPr="00C90971" w:rsidRDefault="009A2742" w:rsidP="000A19F8">
      <w:pPr>
        <w:ind w:left="180" w:firstLine="284"/>
        <w:jc w:val="both"/>
      </w:pPr>
    </w:p>
    <w:p w:rsidR="009A2742" w:rsidRPr="00C90971" w:rsidRDefault="009A2742" w:rsidP="00181AAF">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6. Неконкурентные способы закупок</w:t>
      </w:r>
    </w:p>
    <w:p w:rsidR="009A2742" w:rsidRPr="00C90971" w:rsidRDefault="009A2742" w:rsidP="00181AAF">
      <w:pPr>
        <w:pStyle w:val="2"/>
        <w:ind w:left="426"/>
        <w:rPr>
          <w:rFonts w:ascii="Times New Roman" w:hAnsi="Times New Roman" w:cs="Times New Roman"/>
          <w:sz w:val="24"/>
          <w:szCs w:val="24"/>
        </w:rPr>
      </w:pPr>
      <w:r w:rsidRPr="00C90971">
        <w:rPr>
          <w:rFonts w:ascii="Times New Roman" w:hAnsi="Times New Roman" w:cs="Times New Roman"/>
          <w:i w:val="0"/>
          <w:iCs w:val="0"/>
          <w:sz w:val="24"/>
          <w:szCs w:val="24"/>
        </w:rPr>
        <w:t>6.1. Закупки путем участия Заказчика в процедурах, организуемых продавцами продукции</w:t>
      </w:r>
    </w:p>
    <w:p w:rsidR="009A2742" w:rsidRPr="00C90971" w:rsidRDefault="009A2742" w:rsidP="008B52BB">
      <w:pPr>
        <w:pStyle w:val="Default"/>
        <w:ind w:left="180" w:firstLine="284"/>
        <w:jc w:val="both"/>
        <w:rPr>
          <w:color w:val="auto"/>
          <w:lang w:eastAsia="en-US"/>
        </w:rPr>
      </w:pPr>
      <w:r w:rsidRPr="00C90971">
        <w:rPr>
          <w:color w:val="auto"/>
        </w:rPr>
        <w:t>6.1.1. Закупка продукции может производиться путем участия Заказчика в аукционах, конкурсах или иных процедурах, организуемых продавцами продукции (в том числе на ЭТП в сети Интернет). Положительное решение об участии в таких процедурах принимается, если эти процедуры обеспечивают честную и справедливую конкуренцию участников. Порядок проведения таких закупок регламентируется их организаторами.</w:t>
      </w:r>
    </w:p>
    <w:p w:rsidR="009A2742" w:rsidRPr="00C90971" w:rsidRDefault="009A2742" w:rsidP="000A19F8">
      <w:pPr>
        <w:tabs>
          <w:tab w:val="left" w:pos="284"/>
        </w:tabs>
        <w:ind w:left="180"/>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6.2. Закупка с использованием электронного магазина</w:t>
      </w:r>
    </w:p>
    <w:p w:rsidR="009A2742" w:rsidRPr="00C90971" w:rsidRDefault="009A2742" w:rsidP="000A19F8">
      <w:pPr>
        <w:tabs>
          <w:tab w:val="left" w:pos="284"/>
        </w:tabs>
        <w:ind w:left="180" w:firstLine="284"/>
        <w:jc w:val="both"/>
        <w:rPr>
          <w:snapToGrid w:val="0"/>
        </w:rPr>
      </w:pPr>
      <w:r w:rsidRPr="00C90971">
        <w:t xml:space="preserve">6.2.1. Уведомление (информационное сообщение) </w:t>
      </w:r>
      <w:r w:rsidRPr="00C90971">
        <w:rPr>
          <w:snapToGrid w:val="0"/>
        </w:rPr>
        <w:t>о проведении закупки с использованием 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rsidR="009A2742" w:rsidRPr="00C90971" w:rsidRDefault="009A2742" w:rsidP="000A19F8">
      <w:pPr>
        <w:tabs>
          <w:tab w:val="left" w:pos="284"/>
        </w:tabs>
        <w:ind w:left="180" w:firstLine="284"/>
        <w:jc w:val="both"/>
        <w:rPr>
          <w:snapToGrid w:val="0"/>
        </w:rPr>
      </w:pPr>
      <w:r w:rsidRPr="00C90971">
        <w:rPr>
          <w:snapToGrid w:val="0"/>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rsidR="009A2742" w:rsidRPr="00C90971" w:rsidRDefault="009A2742" w:rsidP="000A19F8">
      <w:pPr>
        <w:tabs>
          <w:tab w:val="left" w:pos="284"/>
        </w:tabs>
        <w:ind w:left="180" w:firstLine="284"/>
        <w:jc w:val="both"/>
        <w:rPr>
          <w:snapToGrid w:val="0"/>
        </w:rPr>
      </w:pPr>
      <w:r w:rsidRPr="00C90971">
        <w:rPr>
          <w:snapToGrid w:val="0"/>
        </w:rPr>
        <w:t>6.2.2. В уведомлении о проведении закупки с использованием электронного магазина заказчик указывает следующую информацию:</w:t>
      </w:r>
    </w:p>
    <w:p w:rsidR="009A2742" w:rsidRPr="00C90971" w:rsidRDefault="009A2742" w:rsidP="000A19F8">
      <w:pPr>
        <w:tabs>
          <w:tab w:val="left" w:pos="0"/>
          <w:tab w:val="left" w:pos="284"/>
        </w:tabs>
        <w:autoSpaceDE w:val="0"/>
        <w:autoSpaceDN w:val="0"/>
        <w:adjustRightInd w:val="0"/>
        <w:ind w:left="180" w:firstLine="284"/>
        <w:jc w:val="both"/>
      </w:pPr>
      <w:bookmarkStart w:id="97" w:name="sub_491"/>
      <w:r w:rsidRPr="00C90971">
        <w:t>1) способ закупки;</w:t>
      </w:r>
    </w:p>
    <w:p w:rsidR="009A2742" w:rsidRPr="00C90971" w:rsidRDefault="009A2742" w:rsidP="000A19F8">
      <w:pPr>
        <w:tabs>
          <w:tab w:val="left" w:pos="0"/>
          <w:tab w:val="left" w:pos="284"/>
        </w:tabs>
        <w:autoSpaceDE w:val="0"/>
        <w:autoSpaceDN w:val="0"/>
        <w:adjustRightInd w:val="0"/>
        <w:ind w:left="180" w:firstLine="284"/>
        <w:jc w:val="both"/>
      </w:pPr>
      <w:bookmarkStart w:id="98" w:name="sub_492"/>
      <w:bookmarkEnd w:id="97"/>
      <w:r w:rsidRPr="00C90971">
        <w:t>2) наименование, место нахождения, почтовый адрес, адрес электронной почты, номер контактного телефона заказчика;</w:t>
      </w:r>
    </w:p>
    <w:p w:rsidR="009A2742" w:rsidRPr="00C90971" w:rsidRDefault="009A2742" w:rsidP="000A19F8">
      <w:pPr>
        <w:tabs>
          <w:tab w:val="left" w:pos="0"/>
          <w:tab w:val="left" w:pos="284"/>
        </w:tabs>
        <w:autoSpaceDE w:val="0"/>
        <w:autoSpaceDN w:val="0"/>
        <w:adjustRightInd w:val="0"/>
        <w:ind w:left="180" w:firstLine="284"/>
        <w:jc w:val="both"/>
      </w:pPr>
      <w:bookmarkStart w:id="99" w:name="sub_493"/>
      <w:bookmarkEnd w:id="98"/>
      <w:r w:rsidRPr="00C90971">
        <w:t>3) предмет договора с указанием количества поставляемого товара, объема выполняемых работ, оказываемых услуг;</w:t>
      </w:r>
    </w:p>
    <w:p w:rsidR="009A2742" w:rsidRPr="00C90971" w:rsidRDefault="009A2742" w:rsidP="000A19F8">
      <w:pPr>
        <w:tabs>
          <w:tab w:val="left" w:pos="0"/>
          <w:tab w:val="left" w:pos="284"/>
        </w:tabs>
        <w:autoSpaceDE w:val="0"/>
        <w:autoSpaceDN w:val="0"/>
        <w:adjustRightInd w:val="0"/>
        <w:ind w:left="180" w:firstLine="284"/>
        <w:jc w:val="both"/>
      </w:pPr>
      <w:bookmarkStart w:id="100" w:name="sub_494"/>
      <w:bookmarkEnd w:id="99"/>
      <w:r w:rsidRPr="00C90971">
        <w:t>4) место поставки товара, выполнения работ, оказания услуг;</w:t>
      </w:r>
    </w:p>
    <w:p w:rsidR="009A2742" w:rsidRPr="00C90971" w:rsidRDefault="009A2742" w:rsidP="000A19F8">
      <w:pPr>
        <w:shd w:val="clear" w:color="auto" w:fill="FFFFFF"/>
        <w:tabs>
          <w:tab w:val="left" w:pos="284"/>
        </w:tabs>
        <w:ind w:left="180" w:firstLine="284"/>
        <w:jc w:val="both"/>
        <w:rPr>
          <w:lang w:eastAsia="ru-RU"/>
        </w:rPr>
      </w:pPr>
      <w:bookmarkStart w:id="101" w:name="sub_495"/>
      <w:bookmarkEnd w:id="100"/>
      <w:r w:rsidRPr="00C90971">
        <w:t>5) </w:t>
      </w:r>
      <w:r w:rsidRPr="00C90971">
        <w:rPr>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A2742" w:rsidRPr="00C90971" w:rsidRDefault="009A2742" w:rsidP="000A19F8">
      <w:pPr>
        <w:pStyle w:val="Default"/>
        <w:ind w:left="180" w:firstLine="284"/>
        <w:jc w:val="both"/>
        <w:rPr>
          <w:color w:val="auto"/>
          <w:lang w:eastAsia="en-US"/>
        </w:rPr>
      </w:pPr>
      <w:r w:rsidRPr="00C90971">
        <w:rPr>
          <w:color w:val="auto"/>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C90971">
        <w:rPr>
          <w:color w:val="auto"/>
        </w:rPr>
        <w:t>функциональные характеристики (потребительские свойства), количественные и качественные характеристики закупаемых товаров, работ услуг. При этом о</w:t>
      </w:r>
      <w:r w:rsidRPr="00C90971">
        <w:rPr>
          <w:color w:val="auto"/>
          <w:shd w:val="clear" w:color="auto" w:fill="FFFFFF"/>
        </w:rPr>
        <w:t>писание предмета закупки осуществляется без соблюдения требований ч. 6.1 ст. 3</w:t>
      </w:r>
      <w:r w:rsidRPr="00C90971">
        <w:rPr>
          <w:color w:val="auto"/>
          <w:lang w:eastAsia="en-US"/>
        </w:rPr>
        <w:t>Закона № 223-ФЗ, поскольку закупка с использованием электронного магазина не является конкурентной закупкой.</w:t>
      </w:r>
    </w:p>
    <w:p w:rsidR="009A2742" w:rsidRPr="00C90971" w:rsidRDefault="009A2742" w:rsidP="000A19F8">
      <w:pPr>
        <w:shd w:val="clear" w:color="auto" w:fill="FFFFFF"/>
        <w:tabs>
          <w:tab w:val="left" w:pos="284"/>
        </w:tabs>
        <w:ind w:left="180" w:firstLine="284"/>
        <w:jc w:val="both"/>
      </w:pPr>
      <w:r w:rsidRPr="00C90971">
        <w:t>6.2.3. При проведении закупки с использованием электронного магазина извещение и документация о закупке не составляются.</w:t>
      </w:r>
    </w:p>
    <w:p w:rsidR="009A2742" w:rsidRPr="00C90971" w:rsidRDefault="009A2742" w:rsidP="000A19F8">
      <w:pPr>
        <w:shd w:val="clear" w:color="auto" w:fill="FFFFFF"/>
        <w:tabs>
          <w:tab w:val="left" w:pos="284"/>
        </w:tabs>
        <w:ind w:left="180" w:firstLine="284"/>
        <w:jc w:val="both"/>
        <w:rPr>
          <w:lang w:eastAsia="ru-RU"/>
        </w:rPr>
      </w:pPr>
      <w:r w:rsidRPr="00C90971">
        <w:t>6.2.4.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bookmarkEnd w:id="101"/>
    <w:p w:rsidR="009A2742" w:rsidRPr="00C90971" w:rsidRDefault="009A2742" w:rsidP="000A19F8">
      <w:pPr>
        <w:tabs>
          <w:tab w:val="left" w:pos="284"/>
        </w:tabs>
        <w:ind w:left="180" w:firstLine="284"/>
        <w:jc w:val="both"/>
        <w:outlineLvl w:val="1"/>
        <w:rPr>
          <w:snapToGrid w:val="0"/>
        </w:rPr>
      </w:pPr>
      <w:r w:rsidRPr="00C90971">
        <w:t>6.2.5.</w:t>
      </w:r>
      <w:r w:rsidRPr="00C90971">
        <w:rPr>
          <w:snapToGrid w:val="0"/>
        </w:rPr>
        <w:t xml:space="preserve">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w:t>
      </w:r>
      <w:r w:rsidRPr="00C90971">
        <w:rPr>
          <w:snapToGrid w:val="0"/>
        </w:rPr>
        <w:lastRenderedPageBreak/>
        <w:t>электронного магазина направить приглашение принять участие в такой закупке не менее чем трем потенциальным участникам закупки, которые могут осуществить поставки необходимых товаров, выполнение работ, оказание услуг.</w:t>
      </w:r>
    </w:p>
    <w:p w:rsidR="009A2742" w:rsidRPr="00C90971" w:rsidRDefault="009A2742" w:rsidP="000A19F8">
      <w:pPr>
        <w:tabs>
          <w:tab w:val="left" w:pos="284"/>
        </w:tabs>
        <w:ind w:left="180" w:firstLine="284"/>
        <w:outlineLvl w:val="1"/>
        <w:rPr>
          <w:snapToGrid w:val="0"/>
        </w:rPr>
      </w:pPr>
      <w:r w:rsidRPr="00C90971">
        <w:rPr>
          <w:snapToGrid w:val="0"/>
        </w:rPr>
        <w:t xml:space="preserve">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 </w:t>
      </w:r>
    </w:p>
    <w:p w:rsidR="009A2742" w:rsidRPr="00C90971" w:rsidRDefault="009A2742" w:rsidP="000A19F8">
      <w:pPr>
        <w:tabs>
          <w:tab w:val="left" w:pos="284"/>
        </w:tabs>
        <w:ind w:left="180" w:firstLine="284"/>
        <w:jc w:val="both"/>
      </w:pPr>
      <w:r w:rsidRPr="00C90971">
        <w:t>6.2.6. Порядок проведения закупки с использованием электронного магазина.</w:t>
      </w:r>
    </w:p>
    <w:p w:rsidR="009A2742" w:rsidRPr="00C90971" w:rsidRDefault="009A2742" w:rsidP="000A19F8">
      <w:pPr>
        <w:ind w:left="180" w:firstLine="284"/>
        <w:jc w:val="both"/>
      </w:pPr>
      <w:r w:rsidRPr="00C90971">
        <w:t>6.2.6.1. Для участия в закупке участники закупки направляют письмо (сообщение) в произвольной форме в адрес заказчика с указанием следующих сведений:</w:t>
      </w:r>
    </w:p>
    <w:p w:rsidR="009A2742" w:rsidRPr="00C90971" w:rsidRDefault="009A2742" w:rsidP="000A19F8">
      <w:pPr>
        <w:ind w:left="180" w:firstLine="284"/>
        <w:jc w:val="both"/>
      </w:pPr>
      <w:r w:rsidRPr="00C90971">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9A2742" w:rsidRPr="00C90971" w:rsidRDefault="009A2742" w:rsidP="000A19F8">
      <w:pPr>
        <w:ind w:left="180" w:firstLine="284"/>
        <w:jc w:val="both"/>
      </w:pPr>
      <w:r w:rsidRPr="00C90971">
        <w:t>2)предлагаемая участником цена (в том числе цена за единицу товара, работы, услуги);</w:t>
      </w:r>
    </w:p>
    <w:p w:rsidR="009A2742" w:rsidRPr="00C90971" w:rsidRDefault="009A2742" w:rsidP="000A19F8">
      <w:pPr>
        <w:ind w:left="180" w:firstLine="284"/>
        <w:jc w:val="both"/>
      </w:pPr>
      <w:r w:rsidRPr="00C90971">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9A2742" w:rsidRPr="00C90971" w:rsidRDefault="009A2742" w:rsidP="000A19F8">
      <w:pPr>
        <w:ind w:left="180" w:firstLine="284"/>
        <w:jc w:val="both"/>
      </w:pPr>
      <w:r w:rsidRPr="00C90971">
        <w:t>4) иная информация и документы (по усмотрению участника).</w:t>
      </w:r>
    </w:p>
    <w:p w:rsidR="009A2742" w:rsidRPr="00C90971" w:rsidRDefault="009A2742" w:rsidP="000A19F8">
      <w:pPr>
        <w:ind w:left="180" w:firstLine="284"/>
        <w:jc w:val="both"/>
      </w:pPr>
      <w:r w:rsidRPr="00C90971">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rsidR="009A2742" w:rsidRPr="00C90971" w:rsidRDefault="009A2742" w:rsidP="000A19F8">
      <w:pPr>
        <w:ind w:left="180" w:firstLine="284"/>
        <w:jc w:val="both"/>
        <w:rPr>
          <w:snapToGrid w:val="0"/>
        </w:rPr>
      </w:pPr>
      <w:r w:rsidRPr="00C90971">
        <w:t xml:space="preserve">6.2.6.2. Договор по результатам закупки заключается с участником, предоставившим информацию, предусмотренную п. 6.2.6.1 настоящего Положения, и </w:t>
      </w:r>
      <w:r w:rsidRPr="00C90971">
        <w:rPr>
          <w:snapToGrid w:val="0"/>
        </w:rPr>
        <w:t>предложившим наиболее низкую цену. Данный договор размещается заказчиком в единой информационной системе в соответствии со статьёй 4.1 Закона № 223-ФЗ.</w:t>
      </w:r>
    </w:p>
    <w:p w:rsidR="009A2742" w:rsidRPr="00C90971" w:rsidRDefault="009A2742" w:rsidP="000A19F8">
      <w:pPr>
        <w:ind w:left="180" w:firstLine="284"/>
        <w:jc w:val="both"/>
        <w:rPr>
          <w:snapToGrid w:val="0"/>
        </w:rPr>
      </w:pPr>
      <w:r w:rsidRPr="00C90971">
        <w:rPr>
          <w:snapToGrid w:val="0"/>
        </w:rPr>
        <w:t>6.2.6.3. При проведении закупки с использованием электронного магазина протоколы закупки не составляются.</w:t>
      </w:r>
    </w:p>
    <w:p w:rsidR="009A2742" w:rsidRPr="00C90971" w:rsidRDefault="009A2742" w:rsidP="000A19F8">
      <w:pPr>
        <w:ind w:left="180" w:firstLine="284"/>
        <w:jc w:val="both"/>
        <w:rPr>
          <w:snapToGrid w:val="0"/>
        </w:rPr>
      </w:pPr>
      <w:r w:rsidRPr="00C90971">
        <w:rPr>
          <w:snapToGrid w:val="0"/>
        </w:rPr>
        <w:t>6.2.6.4. Результатом закупки является информация о заключенном договоре, размещаемая заказчиком в ЕИС и в Реестре договоров, заключенных заказчиками.</w:t>
      </w:r>
    </w:p>
    <w:p w:rsidR="009A2742" w:rsidRPr="00C90971" w:rsidRDefault="009A2742" w:rsidP="000A19F8">
      <w:pPr>
        <w:ind w:left="180" w:firstLine="284"/>
        <w:jc w:val="both"/>
        <w:rPr>
          <w:snapToGrid w:val="0"/>
        </w:rPr>
      </w:pPr>
      <w:r w:rsidRPr="00C90971">
        <w:rPr>
          <w:snapToGrid w:val="0"/>
        </w:rPr>
        <w:t>6.2.6.5.</w:t>
      </w:r>
      <w:r w:rsidRPr="00C90971">
        <w:rPr>
          <w:snapToGrid w:val="0"/>
        </w:rPr>
        <w:tab/>
        <w:t>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9A2742" w:rsidRPr="00C90971" w:rsidRDefault="009A2742" w:rsidP="000A19F8">
      <w:pPr>
        <w:tabs>
          <w:tab w:val="left" w:pos="0"/>
          <w:tab w:val="left" w:pos="284"/>
        </w:tabs>
        <w:ind w:left="180" w:firstLine="284"/>
        <w:jc w:val="both"/>
      </w:pPr>
      <w:r w:rsidRPr="00C90971">
        <w:rPr>
          <w:snapToGrid w:val="0"/>
        </w:rPr>
        <w:t xml:space="preserve">6.2.6.6. </w:t>
      </w:r>
      <w:r w:rsidRPr="00C90971">
        <w:t xml:space="preserve">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любыми физическими и юридическими лицами, которым такое действие может принести убытки. </w:t>
      </w:r>
    </w:p>
    <w:p w:rsidR="009A2742" w:rsidRPr="00C90971" w:rsidRDefault="009A2742" w:rsidP="000A19F8">
      <w:pPr>
        <w:ind w:left="180"/>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6.3. Закупка у единственного поставщика (исполнителя, подрядчика)</w:t>
      </w:r>
    </w:p>
    <w:p w:rsidR="009A2742" w:rsidRPr="00C90971" w:rsidRDefault="009A2742" w:rsidP="000A19F8">
      <w:pPr>
        <w:ind w:left="180" w:firstLine="284"/>
        <w:jc w:val="both"/>
        <w:rPr>
          <w:b/>
        </w:rPr>
      </w:pPr>
      <w:r w:rsidRPr="00C90971">
        <w:t>6.3.1. Условия выбора способа закупка у единственного поставщика (подрядчика, исполнителя).</w:t>
      </w:r>
    </w:p>
    <w:p w:rsidR="009A2742" w:rsidRPr="00C90971" w:rsidRDefault="009A2742" w:rsidP="000A19F8">
      <w:pPr>
        <w:ind w:left="180" w:firstLine="284"/>
        <w:jc w:val="both"/>
      </w:pPr>
      <w:r w:rsidRPr="00C90971">
        <w:t>6.3.1.1. Закупка у единственного поставщика (исполнителя, подрядчика) – это неконкурентный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9A2742" w:rsidRPr="00C90971" w:rsidRDefault="009A2742" w:rsidP="000A19F8">
      <w:pPr>
        <w:ind w:left="180" w:right="51" w:firstLine="284"/>
        <w:jc w:val="both"/>
      </w:pPr>
      <w:r w:rsidRPr="00C90971">
        <w:t xml:space="preserve">6.3.1.2.Закупка у единственного поставщика (подрядчика, исполнителя) может осуществляться в любом из следующих случаев: </w:t>
      </w:r>
    </w:p>
    <w:p w:rsidR="009A2742" w:rsidRPr="00C90971" w:rsidRDefault="009A2742" w:rsidP="000A19F8">
      <w:pPr>
        <w:ind w:left="180" w:right="51" w:firstLine="284"/>
        <w:jc w:val="both"/>
      </w:pPr>
      <w:r w:rsidRPr="00C90971">
        <w:t xml:space="preserve">6.3.1.2.1. Если проведённая конкурентная Процедура закупки признана несостоявшейся или её проведение не привело к заключению договора; </w:t>
      </w:r>
    </w:p>
    <w:p w:rsidR="009A2742" w:rsidRPr="00C90971" w:rsidRDefault="009A2742" w:rsidP="000A19F8">
      <w:pPr>
        <w:ind w:left="180" w:right="51" w:firstLine="284"/>
        <w:jc w:val="both"/>
      </w:pPr>
      <w:r w:rsidRPr="00C90971">
        <w:t>6.3.1.2.2. Осуществляется закупка услуг по водоснабжению, водоотведению, канализации,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а также иных услуг по регулируемым в соответствии с законодательством Российской Федерации ценам (тарифам);</w:t>
      </w:r>
    </w:p>
    <w:p w:rsidR="009A2742" w:rsidRPr="00C90971" w:rsidRDefault="009A2742" w:rsidP="000A19F8">
      <w:pPr>
        <w:ind w:left="180" w:right="51" w:firstLine="284"/>
        <w:jc w:val="both"/>
      </w:pPr>
      <w:r w:rsidRPr="00C90971">
        <w:lastRenderedPageBreak/>
        <w:t xml:space="preserve">6.3.1.2.3. Осуществляется закупка товаров, работ, услуг,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w:t>
      </w:r>
    </w:p>
    <w:p w:rsidR="009A2742" w:rsidRPr="00C90971" w:rsidRDefault="009A2742" w:rsidP="000A19F8">
      <w:pPr>
        <w:ind w:left="180" w:right="51" w:firstLine="284"/>
        <w:jc w:val="both"/>
      </w:pPr>
      <w:r w:rsidRPr="00C90971">
        <w:t xml:space="preserve">6.3.1.2.4. Осуществляется закупка товаров, выполнение работ, оказание услуг, которые могут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предприятиями; </w:t>
      </w:r>
    </w:p>
    <w:p w:rsidR="009A2742" w:rsidRPr="00C90971" w:rsidRDefault="009A2742" w:rsidP="000A19F8">
      <w:pPr>
        <w:ind w:left="180" w:right="51" w:firstLine="284"/>
        <w:jc w:val="both"/>
      </w:pPr>
      <w:r w:rsidRPr="00C90971">
        <w:t xml:space="preserve">6.3.1.2.5. Осуществляется закупка товаров, работ, услуг в случае возникновения или появления угрозы возникновения аварий, чрезвычайных ситуаций, обстоятельств непреодолимой силы и иных обстоятельств, требующих незамедлительных действий для обеспечения поддержки и сохранения бесперебойной работы Заказчика, обеспечения безопасности жизни и здоровья человека,  сохранения надлежащего состояния окружающей среды и для предотвращения или ликвидации последствий таких обстоятельств необходимы определенные товары, работы, услуги, приобретение которых с применением иных Процедур закупок в требуемые сроки невозможно; </w:t>
      </w:r>
    </w:p>
    <w:p w:rsidR="009A2742" w:rsidRPr="00C90971" w:rsidRDefault="009A2742" w:rsidP="000A19F8">
      <w:pPr>
        <w:ind w:left="180" w:right="51" w:firstLine="284"/>
        <w:jc w:val="both"/>
      </w:pPr>
      <w:r w:rsidRPr="00C90971">
        <w:t xml:space="preserve">6.3.1.2.6. Осуществляется закупка товаров, работ, услуг, которые могут быть закуплены только у одного Поставщика (подрядчика, исполнителя) и отсутствует их равноценная замена, в частности, если: </w:t>
      </w:r>
    </w:p>
    <w:p w:rsidR="009A2742" w:rsidRPr="00C90971" w:rsidRDefault="009A2742" w:rsidP="000A19F8">
      <w:pPr>
        <w:numPr>
          <w:ilvl w:val="0"/>
          <w:numId w:val="29"/>
        </w:numPr>
        <w:spacing w:after="15"/>
        <w:ind w:left="180" w:right="51" w:firstLine="284"/>
        <w:jc w:val="both"/>
      </w:pPr>
      <w:r w:rsidRPr="00C90971">
        <w:t xml:space="preserve">Товар, работа, услуга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 выполнить, оказать такой товар, работу, услугу; </w:t>
      </w:r>
    </w:p>
    <w:p w:rsidR="009A2742" w:rsidRPr="00C90971" w:rsidRDefault="009A2742" w:rsidP="000A19F8">
      <w:pPr>
        <w:numPr>
          <w:ilvl w:val="0"/>
          <w:numId w:val="29"/>
        </w:numPr>
        <w:spacing w:after="15"/>
        <w:ind w:left="180" w:right="51" w:firstLine="284"/>
        <w:jc w:val="both"/>
      </w:pPr>
      <w:r w:rsidRPr="00C90971">
        <w:t xml:space="preserve">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rsidR="009A2742" w:rsidRPr="00C90971" w:rsidRDefault="009A2742" w:rsidP="000A19F8">
      <w:pPr>
        <w:numPr>
          <w:ilvl w:val="0"/>
          <w:numId w:val="29"/>
        </w:numPr>
        <w:spacing w:after="15"/>
        <w:ind w:left="180" w:right="51" w:firstLine="284"/>
        <w:jc w:val="both"/>
      </w:pPr>
      <w:r w:rsidRPr="00C90971">
        <w:t xml:space="preserve">Поставщик (подрядчик, исполнитель) является единственным поставщиком (подрядчиком, исполнителем) необходимого товара, работы, услуги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rsidR="009A2742" w:rsidRPr="00C90971" w:rsidRDefault="009A2742" w:rsidP="000A19F8">
      <w:pPr>
        <w:numPr>
          <w:ilvl w:val="0"/>
          <w:numId w:val="29"/>
        </w:numPr>
        <w:spacing w:after="15"/>
        <w:ind w:left="180" w:right="51" w:firstLine="284"/>
        <w:jc w:val="both"/>
      </w:pPr>
      <w:r w:rsidRPr="00C90971">
        <w:t xml:space="preserve">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 </w:t>
      </w:r>
    </w:p>
    <w:p w:rsidR="009A2742" w:rsidRPr="00C90971" w:rsidRDefault="009A2742" w:rsidP="000A19F8">
      <w:pPr>
        <w:ind w:left="180" w:right="51" w:firstLine="284"/>
        <w:jc w:val="both"/>
      </w:pPr>
      <w:r w:rsidRPr="00C90971">
        <w:t xml:space="preserve">6.3.1.2.7. Поставщик (подрядчик, исполнитель) является аккредитованным лицом, имеющим право поставки товаров, выполнения работ, оказания услуг, являющихся предметом закупки, при условии, что наличие такой аккредитации (разрешения, допуска) является обязательным условием исполнения Договора; </w:t>
      </w:r>
    </w:p>
    <w:p w:rsidR="009A2742" w:rsidRPr="00C90971" w:rsidRDefault="009A2742" w:rsidP="000A19F8">
      <w:pPr>
        <w:ind w:left="180" w:right="51" w:firstLine="284"/>
        <w:jc w:val="both"/>
      </w:pPr>
      <w:r w:rsidRPr="00C90971">
        <w:t xml:space="preserve">6.3.1.2.8. Проводятся дополнительные закупки, когда по соображениям стандартизации, а также для обеспечения совместимости товаров с ранее приобретенным товаром новые закупки должны быть сделаны только у того же Поставщика (подрядчика, исполнителя); </w:t>
      </w:r>
    </w:p>
    <w:p w:rsidR="009A2742" w:rsidRPr="00C90971" w:rsidRDefault="009A2742" w:rsidP="000A19F8">
      <w:pPr>
        <w:ind w:left="180" w:right="51" w:firstLine="284"/>
        <w:jc w:val="both"/>
      </w:pPr>
      <w:r w:rsidRPr="00C90971">
        <w:t xml:space="preserve">6.3.1.2.9. Проводятся дополнительные закупки товаров, работ, услуг, не включенных в первоначальный проект (Договор), необходимые ввиду непредвиденных обстоятельств; </w:t>
      </w:r>
    </w:p>
    <w:p w:rsidR="009A2742" w:rsidRPr="00C90971" w:rsidRDefault="009A2742" w:rsidP="000A19F8">
      <w:pPr>
        <w:ind w:left="180" w:right="51" w:firstLine="284"/>
        <w:jc w:val="both"/>
      </w:pPr>
      <w:r w:rsidRPr="00C90971">
        <w:t xml:space="preserve">6.3.1.2.10.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питанием, услуги связи и иные сопутствующие расходы;  </w:t>
      </w:r>
    </w:p>
    <w:p w:rsidR="009A2742" w:rsidRPr="00C90971" w:rsidRDefault="009A2742" w:rsidP="000A19F8">
      <w:pPr>
        <w:ind w:left="180" w:right="51" w:firstLine="284"/>
        <w:jc w:val="both"/>
      </w:pPr>
      <w:r w:rsidRPr="00C90971">
        <w:t xml:space="preserve">6.3.1.2.11. Осуществляется закупка услуг </w:t>
      </w:r>
      <w:r w:rsidR="00D45711" w:rsidRPr="00C90971">
        <w:t xml:space="preserve">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w:t>
      </w:r>
      <w:r w:rsidR="00D45711" w:rsidRPr="00C90971">
        <w:lastRenderedPageBreak/>
        <w:t>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r w:rsidRPr="00C90971">
        <w:t xml:space="preserve"> </w:t>
      </w:r>
    </w:p>
    <w:p w:rsidR="009A2742" w:rsidRPr="00C90971" w:rsidRDefault="009A2742" w:rsidP="000A19F8">
      <w:pPr>
        <w:ind w:left="180" w:right="51" w:firstLine="284"/>
        <w:jc w:val="both"/>
      </w:pPr>
      <w:r w:rsidRPr="00C90971">
        <w:t xml:space="preserve">6.3.1.2.12. Осуществляется закупка прав пользования на объект интеллектуальной собственности/деятельности (или его использование), а также работ (услуг) по модификации, адаптации, внедрению, техническому обслуживанию таких объектов; </w:t>
      </w:r>
    </w:p>
    <w:p w:rsidR="009A2742" w:rsidRPr="00C90971" w:rsidRDefault="009A2742" w:rsidP="000A19F8">
      <w:pPr>
        <w:tabs>
          <w:tab w:val="center" w:pos="1500"/>
          <w:tab w:val="right" w:pos="9690"/>
        </w:tabs>
        <w:ind w:left="180" w:firstLine="284"/>
        <w:jc w:val="both"/>
      </w:pPr>
      <w:r w:rsidRPr="00C90971">
        <w:t xml:space="preserve">6.3.1.2.13. Осуществляется оплата членских взносов или обязательных платежей; </w:t>
      </w:r>
    </w:p>
    <w:p w:rsidR="009A2742" w:rsidRPr="00C90971" w:rsidRDefault="009A2742" w:rsidP="000A19F8">
      <w:pPr>
        <w:ind w:left="180" w:right="51" w:firstLine="284"/>
        <w:jc w:val="both"/>
      </w:pPr>
      <w:r w:rsidRPr="00C90971">
        <w:t xml:space="preserve">6.3.1.2.14. Заключается Договор на участие в выставке, конференции, форуме, семинаре, повышении квалификации и профессиональной переподготовке, стажировке, участии в ином мероприятии с Поставщиком (подрядчиком, исполнителем), являющимся организатором такого мероприятия или с аккредитованной данным организатором компанией;  </w:t>
      </w:r>
    </w:p>
    <w:p w:rsidR="009A2742" w:rsidRPr="00C90971" w:rsidRDefault="009A2742" w:rsidP="000A19F8">
      <w:pPr>
        <w:ind w:left="180" w:right="51" w:firstLine="284"/>
        <w:jc w:val="both"/>
      </w:pPr>
      <w:r w:rsidRPr="00C90971">
        <w:t xml:space="preserve">6.3.1.2.15. Заключается Договор аренды движимого или недвижимого имущества или проведение выплат арендных платежей по ранее заключенным Договорам аренды;   </w:t>
      </w:r>
    </w:p>
    <w:p w:rsidR="009A2742" w:rsidRPr="00C90971" w:rsidRDefault="009A2742" w:rsidP="000A19F8">
      <w:pPr>
        <w:ind w:left="180" w:right="51" w:firstLine="284"/>
        <w:jc w:val="both"/>
      </w:pPr>
      <w:r w:rsidRPr="00C90971">
        <w:t xml:space="preserve">6.3.1.2.16. Осуществляется закупка услуг по техническому содержанию, охране и обслуживанию помещений, переданных в аренду или иное пользование Заказчику, и/или иных услуг, оказываемых на территории такого помещения, в случае если такие услуги оказываются арендодателем, или выбор Поставщика (подрядчика, исполнителя) товара, работы, услуги определяется условиями Договоров аренды недвижимого имущества или мотивированными требованиями арендодателя; </w:t>
      </w:r>
    </w:p>
    <w:p w:rsidR="009A2742" w:rsidRPr="00C90971" w:rsidRDefault="009A2742" w:rsidP="000A19F8">
      <w:pPr>
        <w:tabs>
          <w:tab w:val="center" w:pos="1500"/>
          <w:tab w:val="center" w:pos="4710"/>
        </w:tabs>
        <w:ind w:left="180" w:firstLine="284"/>
        <w:jc w:val="both"/>
      </w:pPr>
      <w:r w:rsidRPr="00C90971">
        <w:t xml:space="preserve">6.3.1.2.17. Осуществляется закупка услуг почты; </w:t>
      </w:r>
    </w:p>
    <w:p w:rsidR="009A2742" w:rsidRPr="00C90971" w:rsidRDefault="009A2742" w:rsidP="000A19F8">
      <w:pPr>
        <w:ind w:left="180" w:right="51" w:firstLine="284"/>
        <w:jc w:val="both"/>
      </w:pPr>
      <w:r w:rsidRPr="00C90971">
        <w:t xml:space="preserve">6.3.1.2.18. Возникла необходимость в товарах, работах, услугах для исполнения обязательств по Договору (контракту), в соответствии с которым Заказчик является исполнителем, приобретение которых с применением иных Процедур закупок в предусмотренные для исполнения обязательств по такому Договору (контракту) сроки невозможно; </w:t>
      </w:r>
    </w:p>
    <w:p w:rsidR="009A2742" w:rsidRPr="00C90971" w:rsidRDefault="009A2742" w:rsidP="000A19F8">
      <w:pPr>
        <w:ind w:left="180" w:right="51" w:firstLine="284"/>
        <w:jc w:val="both"/>
      </w:pPr>
      <w:r w:rsidRPr="00C90971">
        <w:t xml:space="preserve">6.3.1.2.19. Осуществляется закупка юридических, правовых, методических и консалтинговых услуг, в том числе услуг нотариусов и адвокатов; </w:t>
      </w:r>
    </w:p>
    <w:p w:rsidR="009A2742" w:rsidRPr="00C90971" w:rsidRDefault="009A2742" w:rsidP="000A19F8">
      <w:pPr>
        <w:ind w:left="180" w:right="51" w:firstLine="284"/>
        <w:jc w:val="both"/>
      </w:pPr>
      <w:r w:rsidRPr="00C90971">
        <w:t xml:space="preserve">6.3.1.2.20. Осуществляется закупка образовательных услуг для персонала Заказчика; </w:t>
      </w:r>
    </w:p>
    <w:p w:rsidR="009A2742" w:rsidRPr="00C90971" w:rsidRDefault="009A2742" w:rsidP="000A19F8">
      <w:pPr>
        <w:ind w:left="180" w:right="51" w:firstLine="284"/>
        <w:jc w:val="both"/>
      </w:pPr>
      <w:r w:rsidRPr="00C90971">
        <w:t xml:space="preserve">6.3.1.2.21. Осуществляется закупка товара, работы, услуги по существенно сниженным ценам (значительно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w:t>
      </w:r>
    </w:p>
    <w:p w:rsidR="009A2742" w:rsidRPr="00C90971" w:rsidRDefault="009A2742" w:rsidP="000A19F8">
      <w:pPr>
        <w:ind w:left="180" w:right="51" w:firstLine="284"/>
        <w:jc w:val="both"/>
      </w:pPr>
      <w:r w:rsidRPr="00C90971">
        <w:t xml:space="preserve">6.3.1.2.22. Осуществляется закупка финансовых услуг, услуг лизинга, прочих услуг банков и иных кредитных и финансовых организаций, страховых услуг, закупка банковских гарантий; </w:t>
      </w:r>
    </w:p>
    <w:p w:rsidR="009A2742" w:rsidRPr="00C90971" w:rsidRDefault="009A2742" w:rsidP="000A19F8">
      <w:pPr>
        <w:tabs>
          <w:tab w:val="left" w:pos="142"/>
        </w:tabs>
        <w:ind w:left="180" w:right="51" w:firstLine="284"/>
        <w:jc w:val="both"/>
      </w:pPr>
      <w:r w:rsidRPr="00C90971">
        <w:t xml:space="preserve">6.3.1.2.23. Осуществляется закупка товаров, работ, услуг на сумму, не превышающую </w:t>
      </w:r>
      <w:r w:rsidR="00143D1F">
        <w:t xml:space="preserve">2 </w:t>
      </w:r>
      <w:r w:rsidR="00D45711" w:rsidRPr="00C90971">
        <w:t>000</w:t>
      </w:r>
      <w:r w:rsidRPr="00C90971">
        <w:t> 000,00 рублей;</w:t>
      </w:r>
    </w:p>
    <w:p w:rsidR="009A2742" w:rsidRPr="00C90971" w:rsidRDefault="009A2742" w:rsidP="000A19F8">
      <w:pPr>
        <w:tabs>
          <w:tab w:val="left" w:pos="142"/>
        </w:tabs>
        <w:ind w:left="180" w:right="51" w:firstLine="284"/>
        <w:jc w:val="both"/>
      </w:pPr>
      <w:r w:rsidRPr="00C90971">
        <w:t>6.3.1.2.24. Заключаются договоры с физическими лицами, то есть случаи заключения договоров на выполнение работ, оказание услуг с физическим лицами (за исключением индивидуальных предпринимателей);</w:t>
      </w:r>
    </w:p>
    <w:p w:rsidR="009A2742" w:rsidRPr="00C90971" w:rsidRDefault="009A2742" w:rsidP="000A19F8">
      <w:pPr>
        <w:tabs>
          <w:tab w:val="left" w:pos="142"/>
        </w:tabs>
        <w:ind w:left="180" w:right="51" w:firstLine="284"/>
        <w:jc w:val="both"/>
      </w:pPr>
      <w:r w:rsidRPr="00C90971">
        <w:t>6.3.1.2.25. Заключается договор с оператором электронной торговой площадки и/или с удостоверяющим центром;</w:t>
      </w:r>
    </w:p>
    <w:p w:rsidR="009A2742" w:rsidRPr="00C90971" w:rsidRDefault="009A2742" w:rsidP="000A19F8">
      <w:pPr>
        <w:tabs>
          <w:tab w:val="left" w:pos="142"/>
        </w:tabs>
        <w:ind w:left="180" w:right="51" w:firstLine="284"/>
        <w:jc w:val="both"/>
      </w:pPr>
      <w:r w:rsidRPr="00C90971">
        <w:t>6.3.1.2.26. Заключается договор в связи с неисполнением ранее заключенного договора, то есть в случае, когда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заказчиком (в том числе в одностороннем порядке);</w:t>
      </w:r>
    </w:p>
    <w:p w:rsidR="009A2742" w:rsidRPr="00C90971" w:rsidRDefault="009A2742" w:rsidP="000A19F8">
      <w:pPr>
        <w:tabs>
          <w:tab w:val="left" w:pos="142"/>
        </w:tabs>
        <w:ind w:left="180" w:right="51" w:firstLine="284"/>
        <w:jc w:val="both"/>
      </w:pPr>
      <w:r w:rsidRPr="00C90971">
        <w:t xml:space="preserve">6.3.1.2.27. Осуществляется закупка по поставке </w:t>
      </w:r>
      <w:r w:rsidR="00096959" w:rsidRPr="00C90971">
        <w:t>тканей, фурнитуры, цветов, декораций</w:t>
      </w:r>
      <w:r w:rsidRPr="00C90971">
        <w:t>;</w:t>
      </w:r>
    </w:p>
    <w:p w:rsidR="009A2742" w:rsidRPr="00C90971" w:rsidRDefault="009A2742" w:rsidP="000A19F8">
      <w:pPr>
        <w:tabs>
          <w:tab w:val="left" w:pos="142"/>
        </w:tabs>
        <w:ind w:left="180" w:right="51" w:firstLine="284"/>
        <w:jc w:val="both"/>
      </w:pPr>
      <w:r w:rsidRPr="00C90971">
        <w:lastRenderedPageBreak/>
        <w:t xml:space="preserve">6.3.1.2.28. Осуществляется закупка </w:t>
      </w:r>
      <w:r w:rsidR="0015653F" w:rsidRPr="00C90971">
        <w:t>канцелярских, хозяйственных товаров (бытовая химия, инвентарь, инструменты, стройматериалы)</w:t>
      </w:r>
      <w:r w:rsidRPr="00C90971">
        <w:t>;</w:t>
      </w:r>
    </w:p>
    <w:p w:rsidR="009A2742" w:rsidRPr="00C90971" w:rsidRDefault="009A2742" w:rsidP="000A19F8">
      <w:pPr>
        <w:tabs>
          <w:tab w:val="left" w:pos="142"/>
        </w:tabs>
        <w:ind w:left="180" w:right="51" w:firstLine="284"/>
        <w:jc w:val="both"/>
      </w:pPr>
      <w:r w:rsidRPr="00C90971">
        <w:t xml:space="preserve">6.3.1.2.29. Осуществляется закупка </w:t>
      </w:r>
      <w:r w:rsidR="0015653F" w:rsidRPr="00C90971">
        <w:t>сценических костюмов, одежды</w:t>
      </w:r>
      <w:r w:rsidRPr="00C90971">
        <w:t>;</w:t>
      </w:r>
    </w:p>
    <w:p w:rsidR="009A2742" w:rsidRPr="00C90971" w:rsidRDefault="009A2742" w:rsidP="000A19F8">
      <w:pPr>
        <w:tabs>
          <w:tab w:val="left" w:pos="142"/>
        </w:tabs>
        <w:ind w:left="180" w:right="51" w:firstLine="284"/>
        <w:jc w:val="both"/>
      </w:pPr>
      <w:r w:rsidRPr="00C90971">
        <w:t>6.3.1.2.30. Осуществляется закупка медицинских услуг (обязательных предварительных (при поступлении на работу), периодических медицинских осмотров (обследований), обязательных психиатрических освидетельствований, вакцинации;</w:t>
      </w:r>
    </w:p>
    <w:p w:rsidR="009A2742" w:rsidRPr="00C90971" w:rsidRDefault="009A2742" w:rsidP="000A19F8">
      <w:pPr>
        <w:tabs>
          <w:tab w:val="left" w:pos="142"/>
        </w:tabs>
        <w:ind w:left="180" w:right="51" w:firstLine="284"/>
        <w:jc w:val="both"/>
      </w:pPr>
      <w:r w:rsidRPr="00C90971">
        <w:t xml:space="preserve">6.3.1.2.31. Осуществляется закупка услуг по техническому обслуживанию </w:t>
      </w:r>
      <w:r w:rsidR="006E13E4" w:rsidRPr="00C90971">
        <w:t>кассовых аппаратов, информационно-технического сопровождение ККТ</w:t>
      </w:r>
      <w:r w:rsidRPr="00C90971">
        <w:t>;</w:t>
      </w:r>
    </w:p>
    <w:p w:rsidR="009A2742" w:rsidRPr="00C90971" w:rsidRDefault="009A2742" w:rsidP="000A19F8">
      <w:pPr>
        <w:tabs>
          <w:tab w:val="left" w:pos="142"/>
        </w:tabs>
        <w:ind w:left="180" w:right="51" w:firstLine="284"/>
        <w:jc w:val="both"/>
      </w:pPr>
      <w:r w:rsidRPr="00C90971">
        <w:t>6.3.1.2.32.  Осуществляется закупка услуг по долевому участию в расходах на содержание общего имущества многоквартирных домов;</w:t>
      </w:r>
    </w:p>
    <w:p w:rsidR="009A2742" w:rsidRPr="00C90971" w:rsidRDefault="009A2742" w:rsidP="000A19F8">
      <w:pPr>
        <w:tabs>
          <w:tab w:val="left" w:pos="142"/>
        </w:tabs>
        <w:ind w:left="180" w:right="51" w:firstLine="284"/>
        <w:jc w:val="both"/>
      </w:pPr>
      <w:r w:rsidRPr="00C90971">
        <w:t>6.3.1.2.33.  Осуществляется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а также оказание услуг по предоставлению доступа к таким электронным изданиям;</w:t>
      </w:r>
    </w:p>
    <w:p w:rsidR="009A2742" w:rsidRPr="00C90971" w:rsidRDefault="009A2742" w:rsidP="000A19F8">
      <w:pPr>
        <w:tabs>
          <w:tab w:val="left" w:pos="142"/>
        </w:tabs>
        <w:ind w:left="180" w:right="51" w:firstLine="284"/>
        <w:jc w:val="both"/>
      </w:pPr>
      <w:r w:rsidRPr="00C90971">
        <w:t>6.3.1.2.34.  Осуществляется закупка полиграфических или информационных услуг, услуг по изготовлению рекламно-имиджевой и сувенирной продукции</w:t>
      </w:r>
      <w:r w:rsidR="00B15108" w:rsidRPr="00C90971">
        <w:t>, бланков</w:t>
      </w:r>
      <w:r w:rsidRPr="00C90971">
        <w:t>;</w:t>
      </w:r>
    </w:p>
    <w:p w:rsidR="009A2742" w:rsidRPr="00C90971" w:rsidRDefault="009A2742" w:rsidP="000A19F8">
      <w:pPr>
        <w:tabs>
          <w:tab w:val="left" w:pos="142"/>
        </w:tabs>
        <w:ind w:left="180" w:right="51" w:firstLine="284"/>
        <w:jc w:val="both"/>
      </w:pPr>
      <w:r w:rsidRPr="00C90971">
        <w:t>6.3.1.2.35.  Осуществляется закупка услуг связи (местной и внутризоновой телефонной связи; телематических услуг связи, в том числе в сети Интернет; спутниковой связи; предоставления доступа к услугам междугородной и международной телефонной связи; услуг связи в сети передачи данных, в том числе для целей передачи голосовой информации (IP-телефония); предоставления каналов связи; подвижной радиотелефонной (мобильной) связи.);</w:t>
      </w:r>
    </w:p>
    <w:p w:rsidR="009A2742" w:rsidRPr="00C90971" w:rsidRDefault="009A2742" w:rsidP="000A19F8">
      <w:pPr>
        <w:ind w:left="180" w:firstLine="284"/>
        <w:jc w:val="both"/>
      </w:pPr>
      <w:r w:rsidRPr="00C90971">
        <w:t xml:space="preserve">6.3.1.2.36. На основании решения руководителя или закупочной Комиссии независимо от суммы сделки при наличии срочной потребности в товарах, работах, услугах (в случае незамедлительного исполнения решений органов государственной власти и местного самоуправления, предписаний контрольно-надзорных органов), в связи с чем, проведение иных процедур нецелесообразно и(или) может иметь неблагоприятные последствия для Заказчика либо угрожает срывом основной (уставной) деятельности Заказчика. </w:t>
      </w:r>
    </w:p>
    <w:p w:rsidR="009A2742" w:rsidRPr="00C90971" w:rsidRDefault="009A2742" w:rsidP="000A19F8">
      <w:pPr>
        <w:ind w:left="180" w:firstLine="284"/>
        <w:jc w:val="both"/>
      </w:pPr>
      <w:r w:rsidRPr="00C90971">
        <w:t>В этом случае закупка у единственного поставщика (исполнителя, подрядчика) оформляется соответствующим решением (протоколом) закупочной Комиссии о закупке. При этом применяются положения о необходимости составления отчета - обоснования закупки в порядке, предусмотренном пунктом 6.3.2.4 настоящего Положения;</w:t>
      </w:r>
    </w:p>
    <w:p w:rsidR="009A2742" w:rsidRPr="00C90971" w:rsidRDefault="009A2742" w:rsidP="000A19F8">
      <w:pPr>
        <w:ind w:left="180" w:firstLine="284"/>
        <w:jc w:val="both"/>
      </w:pPr>
      <w:r w:rsidRPr="00C90971">
        <w:t>6.3.1.2.37. Осуществляется закупка товаров, работ, услуг, информация о которой не размещается или может не размещаться в ЕИС в соответствии с ч.15 и ч.16 ст.4 Закона № 223-ФЗ.</w:t>
      </w:r>
    </w:p>
    <w:p w:rsidR="009A2742" w:rsidRPr="00C90971" w:rsidRDefault="009A2742" w:rsidP="000A19F8">
      <w:pPr>
        <w:pStyle w:val="2"/>
        <w:spacing w:before="0" w:after="0"/>
        <w:ind w:left="180" w:right="43" w:firstLine="284"/>
        <w:jc w:val="both"/>
        <w:rPr>
          <w:rFonts w:ascii="Times New Roman" w:hAnsi="Times New Roman" w:cs="Times New Roman"/>
          <w:b w:val="0"/>
          <w:i w:val="0"/>
          <w:sz w:val="24"/>
          <w:szCs w:val="24"/>
        </w:rPr>
      </w:pPr>
      <w:r w:rsidRPr="00C90971">
        <w:rPr>
          <w:rFonts w:ascii="Times New Roman" w:hAnsi="Times New Roman" w:cs="Times New Roman"/>
          <w:b w:val="0"/>
          <w:i w:val="0"/>
          <w:sz w:val="24"/>
          <w:szCs w:val="24"/>
        </w:rPr>
        <w:t>6.3.2. Порядок подготовки и проведения закупки у единственного поставщика (подрядчика, исполнителя):</w:t>
      </w:r>
    </w:p>
    <w:p w:rsidR="009A2742" w:rsidRPr="00C90971" w:rsidRDefault="009A2742" w:rsidP="000A19F8">
      <w:pPr>
        <w:tabs>
          <w:tab w:val="left" w:pos="1560"/>
        </w:tabs>
        <w:ind w:left="180" w:firstLine="284"/>
        <w:jc w:val="both"/>
      </w:pPr>
      <w:r w:rsidRPr="00C90971">
        <w:t>6.3.2.1. 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одному поставщику (исполнителю, подрядчику) либо принятия предложения о заключении договора от одного поставщика (исполнителя, подрядчика).</w:t>
      </w:r>
    </w:p>
    <w:p w:rsidR="009A2742" w:rsidRPr="00C90971" w:rsidRDefault="009A2742" w:rsidP="000A19F8">
      <w:pPr>
        <w:tabs>
          <w:tab w:val="left" w:pos="1560"/>
        </w:tabs>
        <w:ind w:left="180" w:firstLine="284"/>
        <w:jc w:val="both"/>
      </w:pPr>
      <w:r w:rsidRPr="00C90971">
        <w:t>6.3.2.2. При осуществлении Заказчиком закупки у единственного поставщика (исполнителя, подрядчика) не требуется издание специального распорядительного документа о проведении закупки. Договор по результатам закупки у единственного поставщика (исполнителя, подрядчика) может быть заключен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9A2742" w:rsidRPr="00C90971" w:rsidRDefault="009A2742" w:rsidP="000A19F8">
      <w:pPr>
        <w:tabs>
          <w:tab w:val="left" w:pos="1560"/>
        </w:tabs>
        <w:ind w:left="180" w:firstLine="284"/>
        <w:jc w:val="both"/>
      </w:pPr>
      <w:r w:rsidRPr="00C90971">
        <w:t>6.3.2.3. При осуществлении Заказчиком закупки у единственного поставщика (исполнителя, подрядчика) извещение о закупке и документация о закупке Заказчиком не составляется и в единой информационной системе не размещается.</w:t>
      </w:r>
    </w:p>
    <w:p w:rsidR="009A2742" w:rsidRPr="00C90971" w:rsidRDefault="009A2742" w:rsidP="000A19F8">
      <w:pPr>
        <w:ind w:left="180" w:firstLine="284"/>
        <w:jc w:val="both"/>
      </w:pPr>
      <w:r w:rsidRPr="00C90971">
        <w:t xml:space="preserve">6.3.2.4. При осуществлении закупки у единственного поставщика (исполнителя, подрядчика) Заказчик осуществляет проверку расчета тарифной, сметной или договорной стоимости на предмет соответствия рыночным ценам путем изучения, сравнения и анализа </w:t>
      </w:r>
      <w:r w:rsidRPr="00C90971">
        <w:lastRenderedPageBreak/>
        <w:t xml:space="preserve">предложений на закупаемые товары, работы, услуги, представленных в письменной форме (в том числе представленных посредством факсимильной связи и по электронной почте), как правило, не менее, чем от 3-х потенциальных участников закупки (при наличии такого количества потенциальных участников закупки), в случае, если цена заключаемого договора превышает </w:t>
      </w:r>
      <w:r w:rsidR="001543E8" w:rsidRPr="00C90971">
        <w:t>5</w:t>
      </w:r>
      <w:r w:rsidRPr="00C90971">
        <w:t>00 000 (</w:t>
      </w:r>
      <w:r w:rsidR="001543E8" w:rsidRPr="00C90971">
        <w:t>пятьсот</w:t>
      </w:r>
      <w:r w:rsidRPr="00C90971">
        <w:t xml:space="preserve"> тысяч) рублей, в т.ч. НДС. При этом Заказчик формирует и утверждает письменный отчет – обоснование закупки по установленной форме (Порядок определения цены договора изложен в Приложении № 6  настоящего Положения).</w:t>
      </w:r>
    </w:p>
    <w:p w:rsidR="009A2742" w:rsidRPr="00C90971" w:rsidRDefault="009A2742" w:rsidP="000A19F8">
      <w:pPr>
        <w:ind w:left="180" w:firstLine="284"/>
        <w:jc w:val="both"/>
      </w:pPr>
      <w:r w:rsidRPr="00C90971">
        <w:t xml:space="preserve">К отчету – обоснованию закупки (Приложение № 3 к настоящему Положению о закупке) прилагаются представленные потенциальными участниками закупки предложения на закупаемые товары, работы, услуги (коммерческие предложения, счета, прайс-листы, сметы и т.п.). Заказчик обязан хранить указанный отчет-обоснование закупки и прилагаемые к нему материалы вместе с договором, заключённым по результатам закупки у единственного поставщика (исполнителя, подрядчика) на сумму свыше </w:t>
      </w:r>
      <w:r w:rsidR="001543E8" w:rsidRPr="00C90971">
        <w:t>5</w:t>
      </w:r>
      <w:r w:rsidRPr="00C90971">
        <w:t>00 000 (</w:t>
      </w:r>
      <w:r w:rsidR="001543E8" w:rsidRPr="00C90971">
        <w:t>пятисот</w:t>
      </w:r>
      <w:r w:rsidRPr="00C90971">
        <w:t xml:space="preserve"> тысяч) рублей, в т.ч. НДС, в течение 3-х лет со дня заключения такого договора.</w:t>
      </w:r>
    </w:p>
    <w:p w:rsidR="009A2742" w:rsidRPr="00C90971" w:rsidRDefault="009A2742" w:rsidP="000A19F8">
      <w:pPr>
        <w:ind w:left="180" w:firstLine="284"/>
        <w:jc w:val="both"/>
      </w:pPr>
      <w:r w:rsidRPr="00C90971">
        <w:t>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9A2742" w:rsidRPr="00C90971" w:rsidRDefault="009A2742" w:rsidP="000A19F8">
      <w:pPr>
        <w:ind w:left="180" w:firstLine="284"/>
        <w:jc w:val="both"/>
      </w:pPr>
      <w:r w:rsidRPr="00C90971">
        <w:t>Заказчик вправе не составлять отчет-обоснование закупки в следующих случаях закупки у единственного поставщика (исполнителя, подрядчика):</w:t>
      </w:r>
    </w:p>
    <w:p w:rsidR="009A2742" w:rsidRPr="00C90971" w:rsidRDefault="009A2742" w:rsidP="000A19F8">
      <w:pPr>
        <w:ind w:left="180" w:firstLine="284"/>
        <w:jc w:val="both"/>
      </w:pPr>
      <w:r w:rsidRPr="00C90971">
        <w:t xml:space="preserve"> </w:t>
      </w:r>
      <w:r w:rsidR="00143D1F" w:rsidRPr="00143D1F">
        <w:t xml:space="preserve">осуществление закупки товаров, работ, услуг в соответствии с пунктами 6.3.1.2.2, 6.3.1.2.3, 6.3.1.2.4, 6.3.1.2.6, 6.3.1.2.11, 6.3.1.2.12, 6.3.1.2.13, 6.3.1.2.14, 6.3.1.2.15, 6.3.1.2.16,  6.3.1.2.18, 6.3.1.2.20, 6.3.1.2.24, 6.3.1.2.27, 6.3.1.2.28, 6.3.1.2.29, 6.3.1.2.30, 6.3.1.2.31, </w:t>
      </w:r>
      <w:r w:rsidR="00DB4B5C" w:rsidRPr="00DB4B5C">
        <w:t>6.3.1.2.3</w:t>
      </w:r>
      <w:r w:rsidR="00DB4B5C">
        <w:t>4,</w:t>
      </w:r>
      <w:r w:rsidR="00143D1F" w:rsidRPr="00143D1F">
        <w:t>6.3.1.2.35  настоящего Положения.</w:t>
      </w:r>
    </w:p>
    <w:p w:rsidR="009A2742" w:rsidRPr="00C90971" w:rsidRDefault="009A2742" w:rsidP="000A19F8">
      <w:pPr>
        <w:tabs>
          <w:tab w:val="left" w:pos="1560"/>
        </w:tabs>
        <w:ind w:left="180" w:firstLine="284"/>
        <w:jc w:val="both"/>
      </w:pPr>
      <w:r w:rsidRPr="00C90971">
        <w:t>6.3.2.5. При осуществлении Заказчиком закупки у единственного поставщика (исполнителя, подрядчика) не требуется составление протоколов закупки (оформление решений закупочной Комиссии), за исключением осуществления закупки товаров, работ, услуг в соответствии с пунктом 6.3.1.2.37 настоящего Положения. В случаях осуществления закупки товаров, работ, услуг в соответствии с пунктом 6.3.1.2.37 настоящего Положения Заказчиком размещаются в единой информационной системе протоколы закупки (решения закупочной Комиссии) в течение 3-х календарных дней со дня их подписания.</w:t>
      </w:r>
    </w:p>
    <w:p w:rsidR="009A2742" w:rsidRPr="00C90971" w:rsidRDefault="009A2742" w:rsidP="000A19F8">
      <w:pPr>
        <w:ind w:left="180"/>
        <w:jc w:val="both"/>
        <w:rPr>
          <w:b/>
        </w:rPr>
      </w:pPr>
    </w:p>
    <w:p w:rsidR="009A2742" w:rsidRPr="00C90971" w:rsidRDefault="009A2742" w:rsidP="00181AAF">
      <w:pPr>
        <w:pStyle w:val="afff0"/>
        <w:jc w:val="center"/>
        <w:rPr>
          <w:rFonts w:ascii="Times New Roman" w:hAnsi="Times New Roman" w:cs="Times New Roman"/>
          <w:b/>
          <w:bCs/>
          <w:sz w:val="28"/>
          <w:szCs w:val="28"/>
        </w:rPr>
      </w:pPr>
      <w:r w:rsidRPr="00C90971">
        <w:rPr>
          <w:rFonts w:ascii="Times New Roman" w:hAnsi="Times New Roman" w:cs="Times New Roman"/>
          <w:b/>
          <w:bCs/>
          <w:sz w:val="28"/>
          <w:szCs w:val="28"/>
        </w:rPr>
        <w:t>7. Особенности проведения закупок</w:t>
      </w:r>
    </w:p>
    <w:p w:rsidR="009A2742" w:rsidRPr="00C90971" w:rsidRDefault="009A2742" w:rsidP="00181AAF">
      <w:pPr>
        <w:pStyle w:val="2"/>
        <w:ind w:left="426"/>
        <w:rPr>
          <w:rFonts w:ascii="Times New Roman" w:hAnsi="Times New Roman" w:cs="Times New Roman"/>
          <w:sz w:val="24"/>
          <w:szCs w:val="24"/>
        </w:rPr>
      </w:pPr>
      <w:r w:rsidRPr="00C90971">
        <w:rPr>
          <w:rFonts w:ascii="Times New Roman" w:hAnsi="Times New Roman" w:cs="Times New Roman"/>
          <w:i w:val="0"/>
          <w:iCs w:val="0"/>
          <w:sz w:val="24"/>
          <w:szCs w:val="24"/>
        </w:rPr>
        <w:t>7.1. Особенности проведения закупок в электронной форме</w:t>
      </w:r>
    </w:p>
    <w:p w:rsidR="009A2742" w:rsidRPr="00C90971" w:rsidRDefault="009A2742" w:rsidP="000A19F8">
      <w:pPr>
        <w:ind w:left="180" w:firstLine="284"/>
        <w:jc w:val="both"/>
      </w:pPr>
      <w:r w:rsidRPr="00C90971">
        <w:t>7.1.1. Заказчик обязан проводить закупки в электронной форме:</w:t>
      </w:r>
    </w:p>
    <w:p w:rsidR="009A2742" w:rsidRPr="00C90971" w:rsidRDefault="009A2742" w:rsidP="000A19F8">
      <w:pPr>
        <w:ind w:left="180" w:firstLine="284"/>
        <w:jc w:val="both"/>
      </w:pPr>
      <w:r w:rsidRPr="00C90971">
        <w:t>1) в случаях, установленных Постановлением Правительства Российской Федерации от 21.06.2012 г. № 616 «Об утверждении перечня товаров, работ, услуг, закупка которых осуществляется в электронной форме»;</w:t>
      </w:r>
    </w:p>
    <w:p w:rsidR="009A2742" w:rsidRPr="00C90971" w:rsidRDefault="009A2742" w:rsidP="000A19F8">
      <w:pPr>
        <w:ind w:left="180" w:firstLine="284"/>
        <w:jc w:val="both"/>
      </w:pPr>
      <w:r w:rsidRPr="00C90971">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предпринимательства;</w:t>
      </w:r>
    </w:p>
    <w:p w:rsidR="009A2742" w:rsidRPr="00C90971" w:rsidRDefault="009A2742" w:rsidP="000A19F8">
      <w:pPr>
        <w:ind w:left="180" w:firstLine="284"/>
        <w:jc w:val="both"/>
      </w:pPr>
      <w:r w:rsidRPr="00C90971">
        <w:t>3) в случае осуществления закупок с использованием электронного магазина.</w:t>
      </w:r>
    </w:p>
    <w:p w:rsidR="009A2742" w:rsidRPr="00C90971" w:rsidRDefault="009A2742" w:rsidP="000A19F8">
      <w:pPr>
        <w:ind w:left="180" w:firstLine="284"/>
        <w:jc w:val="both"/>
      </w:pPr>
      <w:r w:rsidRPr="00C90971">
        <w:t>7.1.2. В иных случаях, не предусмотренных п. 7.1.1 настоящего Положения, заказчик вправе проводить закупки как в электронной форме, так и не в электронной форме, в соответствии с положениями ч. 2 ст. 3 Закона № 223-ФЗ.</w:t>
      </w:r>
    </w:p>
    <w:p w:rsidR="009A2742" w:rsidRPr="00C90971" w:rsidRDefault="009A2742" w:rsidP="000A19F8">
      <w:pPr>
        <w:ind w:left="180" w:firstLine="284"/>
        <w:jc w:val="both"/>
      </w:pPr>
      <w:r w:rsidRPr="00C90971">
        <w:t>7.1.3. Информация о проведении закупки в электронной форме указывается в документации о закупке.</w:t>
      </w:r>
    </w:p>
    <w:p w:rsidR="009A2742" w:rsidRPr="00C90971" w:rsidRDefault="009A2742" w:rsidP="000A19F8">
      <w:pPr>
        <w:ind w:left="180" w:firstLine="284"/>
        <w:jc w:val="both"/>
      </w:pPr>
      <w:r w:rsidRPr="00C90971">
        <w:lastRenderedPageBreak/>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9A2742" w:rsidRPr="00C90971" w:rsidRDefault="009A2742" w:rsidP="000A19F8">
      <w:pPr>
        <w:ind w:left="180" w:firstLine="284"/>
        <w:jc w:val="both"/>
      </w:pPr>
      <w:r w:rsidRPr="00C90971">
        <w:t xml:space="preserve">7.1.5. Процедуры закупок в электронной форме осуществляются на электронной площадке </w:t>
      </w:r>
      <w:r w:rsidRPr="00C90971">
        <w:rPr>
          <w:lang w:eastAsia="en-US"/>
        </w:rPr>
        <w:t xml:space="preserve">(сайте Торговой системы), с учетом особенностей, установленных ст. 3.3, 3.4 Закона № 223-ФЗ и </w:t>
      </w:r>
      <w:r w:rsidRPr="00C90971">
        <w:t>правилами(регламентом), действующими на электронной площадке.</w:t>
      </w:r>
    </w:p>
    <w:p w:rsidR="009A2742" w:rsidRPr="00C90971" w:rsidRDefault="009A2742" w:rsidP="000A19F8">
      <w:pPr>
        <w:ind w:left="180" w:firstLine="284"/>
        <w:jc w:val="both"/>
        <w:rPr>
          <w:lang w:eastAsia="en-US"/>
        </w:rPr>
      </w:pPr>
      <w:r w:rsidRPr="00C90971">
        <w:t xml:space="preserve">7.1.6. </w:t>
      </w:r>
      <w:r w:rsidRPr="00C90971">
        <w:rPr>
          <w:bCs/>
          <w:lang w:eastAsia="en-US"/>
        </w:rPr>
        <w:t>Конкурентные закупки должны проводиться в электронной форме у любых операторов электронных торговых площадок, соответствующим требованиям ст. 3.3 Закона № 223-ФЗ.</w:t>
      </w:r>
    </w:p>
    <w:p w:rsidR="009A2742" w:rsidRPr="00C90971" w:rsidRDefault="009A2742" w:rsidP="000A19F8">
      <w:pPr>
        <w:ind w:left="180" w:firstLine="284"/>
        <w:jc w:val="both"/>
      </w:pPr>
      <w:r w:rsidRPr="00C90971">
        <w:rPr>
          <w:bCs/>
        </w:rPr>
        <w:t>7.1.7. Конкурентные закупки для поддержки субъектов малого и среднего предпринимательства (в рамках Постановления Правительства РФ от 11.12.2014 № 1352) должны проводиться в электронной форме на электронных торговых площадках операторов электронных торговых площадок, перечень которых устанавливается Правительством РФ.</w:t>
      </w:r>
    </w:p>
    <w:p w:rsidR="009A2742" w:rsidRPr="00C90971" w:rsidRDefault="009A2742" w:rsidP="000A19F8">
      <w:pPr>
        <w:ind w:left="180" w:firstLine="284"/>
        <w:jc w:val="both"/>
        <w:rPr>
          <w:lang w:eastAsia="ru-RU"/>
        </w:rPr>
      </w:pPr>
    </w:p>
    <w:p w:rsidR="009A2742" w:rsidRPr="00C90971" w:rsidRDefault="009A2742" w:rsidP="00181AAF">
      <w:pPr>
        <w:pStyle w:val="2"/>
        <w:ind w:left="426"/>
        <w:rPr>
          <w:rFonts w:ascii="Times New Roman" w:hAnsi="Times New Roman" w:cs="Times New Roman"/>
          <w:sz w:val="24"/>
          <w:szCs w:val="24"/>
        </w:rPr>
      </w:pPr>
      <w:bookmarkStart w:id="102" w:name="__RefHeading__205_2018128844"/>
      <w:bookmarkEnd w:id="102"/>
      <w:r w:rsidRPr="00C90971">
        <w:rPr>
          <w:rFonts w:ascii="Times New Roman" w:hAnsi="Times New Roman" w:cs="Times New Roman"/>
          <w:i w:val="0"/>
          <w:iCs w:val="0"/>
          <w:sz w:val="24"/>
          <w:szCs w:val="24"/>
        </w:rPr>
        <w:t>7.2. Особенности проведения многоэтапных закупок</w:t>
      </w:r>
    </w:p>
    <w:p w:rsidR="009A2742" w:rsidRPr="00C90971" w:rsidRDefault="009A2742" w:rsidP="000A19F8">
      <w:pPr>
        <w:ind w:left="180" w:right="51" w:firstLine="284"/>
        <w:jc w:val="both"/>
      </w:pPr>
      <w:r w:rsidRPr="00C90971">
        <w:t>7.2.1. Процедура закупки может включать в себя следующие этапы:</w:t>
      </w:r>
    </w:p>
    <w:p w:rsidR="009A2742" w:rsidRPr="00C90971" w:rsidRDefault="009A2742" w:rsidP="000A19F8">
      <w:pPr>
        <w:ind w:left="180" w:firstLine="284"/>
        <w:jc w:val="both"/>
        <w:rPr>
          <w:lang w:eastAsia="ru-RU"/>
        </w:rPr>
      </w:pPr>
      <w:r w:rsidRPr="00C90971">
        <w:t>1) 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закупки, проекте договора требуемых характеристик (потребительских свойств) закупаемых товаров, работ, услуг;</w:t>
      </w:r>
    </w:p>
    <w:p w:rsidR="009A2742" w:rsidRPr="00C90971" w:rsidRDefault="009A2742" w:rsidP="000A19F8">
      <w:pPr>
        <w:ind w:left="180" w:firstLine="284"/>
        <w:jc w:val="both"/>
      </w:pPr>
      <w:r w:rsidRPr="00C90971">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закупки, документации о закупке, проекте договора требуемых характеристик (потребительских свойств) закупаемых товаров, работ, услуг;</w:t>
      </w:r>
    </w:p>
    <w:p w:rsidR="009A2742" w:rsidRPr="00C90971" w:rsidRDefault="009A2742" w:rsidP="000A19F8">
      <w:pPr>
        <w:ind w:left="180" w:firstLine="284"/>
        <w:jc w:val="both"/>
        <w:rPr>
          <w:lang w:eastAsia="ru-RU"/>
        </w:rPr>
      </w:pPr>
      <w:r w:rsidRPr="00C90971">
        <w:t xml:space="preserve">3) 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(далее – окончательные предложения). Данный этап закупки применяется в том случае, если документацией о закупке предусматривается возможность подачи участниками закупки наряду с первоначальной заявкой окончательных предложений. </w:t>
      </w:r>
      <w:r w:rsidRPr="00C90971">
        <w:rPr>
          <w:shd w:val="clear" w:color="auto" w:fill="FFFFFF"/>
        </w:rPr>
        <w:t xml:space="preserve">Окончательные предложения направляются участниками закупки не позднее одного рабочего дня, следующего за датой размещения в единой информационной системе в сфере закупок протокола, составленного по результатам </w:t>
      </w:r>
      <w:r w:rsidRPr="00C90971">
        <w:t>оценки первоначальных заявок на участие в закупке (предыдущего этапа закупки).</w:t>
      </w:r>
    </w:p>
    <w:p w:rsidR="009A2742" w:rsidRPr="00C90971" w:rsidRDefault="009A2742" w:rsidP="000A19F8">
      <w:pPr>
        <w:ind w:left="180" w:firstLine="284"/>
        <w:jc w:val="both"/>
      </w:pPr>
      <w:r w:rsidRPr="00C90971">
        <w:t>4) проведение квалификационного отбора участников закупки;</w:t>
      </w:r>
    </w:p>
    <w:p w:rsidR="009A2742" w:rsidRPr="00C90971" w:rsidRDefault="009A2742" w:rsidP="000A19F8">
      <w:pPr>
        <w:ind w:left="180" w:firstLine="284"/>
        <w:jc w:val="both"/>
      </w:pPr>
      <w:r w:rsidRPr="00C90971">
        <w:t>5) переторжка.</w:t>
      </w:r>
    </w:p>
    <w:p w:rsidR="009A2742" w:rsidRPr="00C90971" w:rsidRDefault="009A2742" w:rsidP="000A19F8">
      <w:pPr>
        <w:ind w:left="180" w:firstLine="284"/>
        <w:jc w:val="both"/>
      </w:pPr>
      <w:r w:rsidRPr="00C90971">
        <w:t xml:space="preserve">7.2.2. Решение о проведении многоэтапной закупки (выборе одного или нескольких этапов закупки, указанных в п. 7.2.1 настоящего Положения) принимается заказчиком с учетом его </w:t>
      </w:r>
      <w:r w:rsidRPr="00C90971">
        <w:rPr>
          <w:lang w:eastAsia="ru-RU"/>
        </w:rPr>
        <w:t xml:space="preserve">потребностей в закупаемых товарах, работах, услугах и необходимости обеспечения </w:t>
      </w:r>
      <w:r w:rsidRPr="00C90971">
        <w:t>эффективного использования денежных средств. Переторжка, как этап закупки, не может применяться заказчиком одновременно с использованием этапа закупки, предусмотренного пп. 3 п. 7.2.1 настоящего Положения.</w:t>
      </w:r>
    </w:p>
    <w:p w:rsidR="009A2742" w:rsidRPr="00C90971" w:rsidRDefault="009A2742" w:rsidP="000A19F8">
      <w:pPr>
        <w:ind w:left="180" w:firstLine="284"/>
        <w:jc w:val="both"/>
        <w:rPr>
          <w:lang w:eastAsia="ru-RU"/>
        </w:rPr>
      </w:pPr>
      <w:r w:rsidRPr="00C90971">
        <w:t xml:space="preserve">Информация о проведении многоэтапной процедуры закупки указывается в документации о закупке. Если иное не установлено в документации о закупке, закупка в соответствии с настоящим положением проводится заказчиком в один этап. </w:t>
      </w:r>
    </w:p>
    <w:p w:rsidR="009A2742" w:rsidRPr="00C90971" w:rsidRDefault="009A2742" w:rsidP="000A19F8">
      <w:pPr>
        <w:ind w:left="180" w:right="51" w:firstLine="284"/>
        <w:jc w:val="both"/>
      </w:pPr>
      <w:r w:rsidRPr="00C90971">
        <w:t>7.2.3. Сроки и условия проведения многоэтапной процедуры закупки устанавливаются в документации о закупке, при этом срок проведения первого этапа закупки соответствует выбранному заказчиком способу закупки.</w:t>
      </w:r>
    </w:p>
    <w:p w:rsidR="009A2742" w:rsidRPr="00C90971" w:rsidRDefault="009A2742" w:rsidP="000A19F8">
      <w:pPr>
        <w:ind w:left="180" w:right="51" w:firstLine="284"/>
        <w:jc w:val="both"/>
      </w:pPr>
      <w:r w:rsidRPr="00C90971">
        <w:lastRenderedPageBreak/>
        <w:t>7.2.4. Порядок проведения переторжки установлен в приложении № 2 к настоящему Положению о закупке, иных этапов - устанавливается в документации о закупке.</w:t>
      </w:r>
    </w:p>
    <w:p w:rsidR="009A2742" w:rsidRPr="00C90971" w:rsidRDefault="009A2742" w:rsidP="000A19F8">
      <w:pPr>
        <w:ind w:left="180" w:firstLine="284"/>
        <w:jc w:val="both"/>
      </w:pPr>
    </w:p>
    <w:p w:rsidR="009A2742" w:rsidRPr="00C90971" w:rsidRDefault="009A2742" w:rsidP="00181AAF">
      <w:pPr>
        <w:pStyle w:val="2"/>
        <w:ind w:left="426"/>
        <w:rPr>
          <w:rFonts w:ascii="Times New Roman" w:hAnsi="Times New Roman" w:cs="Times New Roman"/>
          <w:i w:val="0"/>
          <w:iCs w:val="0"/>
          <w:sz w:val="24"/>
          <w:szCs w:val="24"/>
        </w:rPr>
      </w:pPr>
      <w:r w:rsidRPr="00C90971">
        <w:rPr>
          <w:rFonts w:ascii="Times New Roman" w:hAnsi="Times New Roman" w:cs="Times New Roman"/>
          <w:i w:val="0"/>
          <w:iCs w:val="0"/>
          <w:sz w:val="24"/>
          <w:szCs w:val="24"/>
        </w:rPr>
        <w:t>7.3. Особенности проведения закупок закрытом способом</w:t>
      </w:r>
    </w:p>
    <w:p w:rsidR="009A2742" w:rsidRPr="00C90971" w:rsidRDefault="009A2742" w:rsidP="000A19F8">
      <w:pPr>
        <w:shd w:val="clear" w:color="auto" w:fill="FFFFFF"/>
        <w:ind w:left="180" w:firstLine="284"/>
        <w:jc w:val="both"/>
        <w:rPr>
          <w:lang w:eastAsia="ru-RU"/>
        </w:rPr>
      </w:pPr>
      <w:r w:rsidRPr="00C90971">
        <w:rPr>
          <w:lang w:eastAsia="ru-RU"/>
        </w:rPr>
        <w:t xml:space="preserve">7.3.1. </w:t>
      </w:r>
      <w:r w:rsidR="00DB4B5C" w:rsidRPr="00DB4B5C">
        <w:rPr>
          <w:lang w:eastAsia="ru-RU"/>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DB4B5C" w:rsidRPr="00DB4B5C">
        <w:t xml:space="preserve"> </w:t>
      </w:r>
      <w:r w:rsidR="00DB4B5C" w:rsidRPr="00DB4B5C">
        <w:rPr>
          <w:lang w:eastAsia="ru-RU"/>
        </w:rPr>
        <w:t>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Закона № 223-ФЗ, или если закупка проводится в случаях, определённых Правительством Российской Федерации в соответствии с частью 16 статьи 4 Закона № 223-ФЗ (далее также - закрытая конкурентная закупка).</w:t>
      </w:r>
    </w:p>
    <w:p w:rsidR="009A2742" w:rsidRPr="00C90971" w:rsidRDefault="009A2742" w:rsidP="000A19F8">
      <w:pPr>
        <w:shd w:val="clear" w:color="auto" w:fill="FFFFFF"/>
        <w:ind w:left="180" w:firstLine="284"/>
        <w:jc w:val="both"/>
        <w:rPr>
          <w:lang w:eastAsia="ru-RU"/>
        </w:rPr>
      </w:pPr>
      <w:bookmarkStart w:id="103" w:name="dst100301"/>
      <w:bookmarkEnd w:id="103"/>
      <w:r w:rsidRPr="00C90971">
        <w:rPr>
          <w:lang w:eastAsia="ru-RU"/>
        </w:rPr>
        <w:t>7.3.2. Закрытая конкурентная закупка осуществляется в порядке, установленном для проведения открытой конкурентной закупки в соответствии с п. 5.3, 5.4, 5.5, 5.6 настоящего Положения соответственно.</w:t>
      </w:r>
    </w:p>
    <w:p w:rsidR="009A2742" w:rsidRPr="00C90971" w:rsidRDefault="009A2742" w:rsidP="000A19F8">
      <w:pPr>
        <w:shd w:val="clear" w:color="auto" w:fill="FFFFFF"/>
        <w:ind w:left="180" w:firstLine="284"/>
        <w:jc w:val="both"/>
        <w:rPr>
          <w:lang w:eastAsia="ru-RU"/>
        </w:rPr>
      </w:pPr>
      <w:bookmarkStart w:id="104" w:name="dst100302"/>
      <w:bookmarkEnd w:id="104"/>
      <w:r w:rsidRPr="00C90971">
        <w:rPr>
          <w:lang w:eastAsia="ru-RU"/>
        </w:rPr>
        <w:t xml:space="preserve">7.3.3. </w:t>
      </w:r>
      <w:r w:rsidR="00DB4B5C">
        <w:rPr>
          <w:lang w:eastAsia="ru-RU"/>
        </w:rPr>
        <w:t>Информация о закрытой конкурентной закупке, за исключением закупки, проводимой в случаях, определённых Правительством Российской Федерации в соответствии с частью 16 статьи 4 Закона № 223-ФЗ, не подлежит размещению в ЕИС. При этом 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2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Законом №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9A2742" w:rsidRPr="00C90971" w:rsidRDefault="009A2742" w:rsidP="000A19F8">
      <w:pPr>
        <w:shd w:val="clear" w:color="auto" w:fill="FFFFFF"/>
        <w:ind w:left="180" w:firstLine="284"/>
        <w:jc w:val="both"/>
        <w:rPr>
          <w:lang w:eastAsia="ru-RU"/>
        </w:rPr>
      </w:pPr>
      <w:bookmarkStart w:id="105" w:name="dst100303"/>
      <w:bookmarkEnd w:id="105"/>
      <w:r w:rsidRPr="00C90971">
        <w:rPr>
          <w:lang w:eastAsia="ru-RU"/>
        </w:rPr>
        <w:t>7.3.4.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9A2742" w:rsidRPr="00C90971" w:rsidRDefault="009A2742" w:rsidP="000A19F8">
      <w:pPr>
        <w:shd w:val="clear" w:color="auto" w:fill="FFFFFF"/>
        <w:ind w:left="180" w:firstLine="284"/>
        <w:jc w:val="both"/>
        <w:rPr>
          <w:lang w:eastAsia="ru-RU"/>
        </w:rPr>
      </w:pPr>
    </w:p>
    <w:bookmarkEnd w:id="96"/>
    <w:p w:rsidR="009A2742" w:rsidRPr="00C90971" w:rsidRDefault="009A2742" w:rsidP="000A19F8">
      <w:pPr>
        <w:pStyle w:val="1"/>
        <w:spacing w:before="0" w:after="0"/>
        <w:ind w:left="180" w:firstLine="284"/>
        <w:jc w:val="center"/>
        <w:rPr>
          <w:rFonts w:ascii="Times New Roman" w:eastAsia="SimSun" w:hAnsi="Times New Roman" w:cs="Times New Roman"/>
          <w:spacing w:val="-10"/>
          <w:kern w:val="28"/>
          <w:sz w:val="28"/>
          <w:szCs w:val="28"/>
        </w:rPr>
      </w:pPr>
      <w:r w:rsidRPr="00C90971">
        <w:rPr>
          <w:rFonts w:ascii="Times New Roman" w:eastAsia="SimSun" w:hAnsi="Times New Roman" w:cs="Times New Roman"/>
          <w:spacing w:val="-10"/>
          <w:kern w:val="28"/>
          <w:sz w:val="28"/>
          <w:szCs w:val="28"/>
        </w:rPr>
        <w:t>8. Общие требования к заявке на участие в закупке</w:t>
      </w:r>
    </w:p>
    <w:p w:rsidR="009A2742" w:rsidRPr="00C90971" w:rsidRDefault="009A2742" w:rsidP="000A19F8">
      <w:pPr>
        <w:ind w:left="180" w:firstLine="284"/>
        <w:jc w:val="both"/>
      </w:pPr>
      <w:r w:rsidRPr="00C90971">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9A2742" w:rsidRPr="00C90971" w:rsidRDefault="009A2742" w:rsidP="000A19F8">
      <w:pPr>
        <w:ind w:left="180" w:firstLine="284"/>
        <w:jc w:val="both"/>
      </w:pPr>
      <w:r w:rsidRPr="00C90971">
        <w:t xml:space="preserve">8.2. Заявка на участие в закупке подается на русском языке в письменной форме в запечатанном конверте или, если это предусмотрено документацией о закупке, в форме электронного документа. </w:t>
      </w:r>
    </w:p>
    <w:p w:rsidR="009A2742" w:rsidRPr="00C90971" w:rsidRDefault="009A2742" w:rsidP="000A19F8">
      <w:pPr>
        <w:ind w:left="180" w:firstLine="284"/>
        <w:jc w:val="both"/>
      </w:pPr>
      <w:r w:rsidRPr="00C90971">
        <w:t>8.3. Заявка на участие в закупке должна содержать сведения и документы, указанные в документации о закупке, а также:</w:t>
      </w:r>
    </w:p>
    <w:p w:rsidR="009A2742" w:rsidRPr="00C90971" w:rsidRDefault="009A2742" w:rsidP="000A19F8">
      <w:pPr>
        <w:pStyle w:val="a7"/>
        <w:tabs>
          <w:tab w:val="left" w:pos="1560"/>
        </w:tabs>
        <w:ind w:left="180" w:firstLine="284"/>
        <w:jc w:val="both"/>
      </w:pPr>
      <w:r w:rsidRPr="00C90971">
        <w:t xml:space="preserve">8.3.1. сведения и документы об участнике закупки, подавшем заявку: </w:t>
      </w:r>
    </w:p>
    <w:p w:rsidR="009A2742" w:rsidRPr="00C90971" w:rsidRDefault="009A2742" w:rsidP="000A19F8">
      <w:pPr>
        <w:pStyle w:val="a7"/>
        <w:tabs>
          <w:tab w:val="left" w:pos="1560"/>
        </w:tabs>
        <w:ind w:left="180" w:firstLine="284"/>
        <w:jc w:val="both"/>
      </w:pPr>
      <w:r w:rsidRPr="00C90971">
        <w:t>8.3.1.1. фирменное наименование, сведения об организационно-правовой форме, о месте нахождения (для юридического лица), почтовый адрес участника закупки, фамилия, имя, отчество, паспортные данные, сведения о месте жительства (для физического лица), номер контактного телефона;</w:t>
      </w:r>
    </w:p>
    <w:p w:rsidR="009A2742" w:rsidRPr="00C90971" w:rsidRDefault="009A2742" w:rsidP="000A19F8">
      <w:pPr>
        <w:pStyle w:val="a7"/>
        <w:tabs>
          <w:tab w:val="left" w:pos="1560"/>
        </w:tabs>
        <w:ind w:left="180" w:firstLine="284"/>
        <w:jc w:val="both"/>
      </w:pPr>
      <w:r w:rsidRPr="00C90971">
        <w:lastRenderedPageBreak/>
        <w:t>8.3.1.2.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9A2742" w:rsidRPr="00C90971" w:rsidRDefault="009A2742" w:rsidP="000A19F8">
      <w:pPr>
        <w:pStyle w:val="a7"/>
        <w:tabs>
          <w:tab w:val="left" w:pos="1560"/>
        </w:tabs>
        <w:ind w:left="180" w:firstLine="284"/>
        <w:jc w:val="both"/>
      </w:pPr>
      <w:r w:rsidRPr="00C90971">
        <w:t>8.3.1.3.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(при наличии печати)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9A2742" w:rsidRPr="00C90971" w:rsidRDefault="009A2742" w:rsidP="000A19F8">
      <w:pPr>
        <w:pStyle w:val="a7"/>
        <w:tabs>
          <w:tab w:val="left" w:pos="1560"/>
        </w:tabs>
        <w:ind w:left="180" w:firstLine="284"/>
        <w:jc w:val="both"/>
      </w:pPr>
      <w:r w:rsidRPr="00C90971">
        <w:t>8.3.1.4.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9A2742" w:rsidRPr="00C90971" w:rsidRDefault="009A2742" w:rsidP="000A19F8">
      <w:pPr>
        <w:pStyle w:val="a7"/>
        <w:tabs>
          <w:tab w:val="left" w:pos="1560"/>
        </w:tabs>
        <w:ind w:left="180" w:firstLine="284"/>
        <w:jc w:val="both"/>
      </w:pPr>
      <w:r w:rsidRPr="00C90971">
        <w:t>8.3.1.5.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9A2742" w:rsidRPr="00C90971" w:rsidRDefault="009A2742" w:rsidP="000A19F8">
      <w:pPr>
        <w:pStyle w:val="a7"/>
        <w:tabs>
          <w:tab w:val="left" w:pos="1560"/>
        </w:tabs>
        <w:ind w:left="180" w:firstLine="284"/>
        <w:jc w:val="both"/>
      </w:pPr>
      <w:r w:rsidRPr="00C90971">
        <w:t>8.3.1.6.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9A2742" w:rsidRPr="00C90971" w:rsidRDefault="009A2742" w:rsidP="000A19F8">
      <w:pPr>
        <w:pStyle w:val="a7"/>
        <w:tabs>
          <w:tab w:val="left" w:pos="1560"/>
        </w:tabs>
        <w:ind w:left="180" w:firstLine="284"/>
        <w:jc w:val="both"/>
      </w:pPr>
      <w:r w:rsidRPr="00C90971">
        <w:t>8.3.1.7. письменное согласие физического лица – участника закупки на обработку его персональных данных;</w:t>
      </w:r>
    </w:p>
    <w:p w:rsidR="009A2742" w:rsidRPr="00C90971" w:rsidRDefault="009A2742" w:rsidP="000A19F8">
      <w:pPr>
        <w:pStyle w:val="a7"/>
        <w:tabs>
          <w:tab w:val="left" w:pos="1560"/>
        </w:tabs>
        <w:ind w:left="180" w:firstLine="284"/>
        <w:jc w:val="both"/>
      </w:pPr>
      <w:r w:rsidRPr="00C90971">
        <w:t>8.3.2.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p>
    <w:p w:rsidR="009A2742" w:rsidRPr="00C90971" w:rsidRDefault="009A2742" w:rsidP="000A19F8">
      <w:pPr>
        <w:pStyle w:val="a7"/>
        <w:tabs>
          <w:tab w:val="left" w:pos="1560"/>
        </w:tabs>
        <w:ind w:left="180" w:firstLine="284"/>
        <w:jc w:val="both"/>
      </w:pPr>
      <w:r w:rsidRPr="00C90971">
        <w:t xml:space="preserve">8.3.3.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9A2742" w:rsidRPr="00C90971" w:rsidRDefault="009A2742" w:rsidP="000A19F8">
      <w:pPr>
        <w:pStyle w:val="a7"/>
        <w:tabs>
          <w:tab w:val="left" w:pos="1560"/>
        </w:tabs>
        <w:ind w:left="180" w:firstLine="284"/>
        <w:jc w:val="both"/>
      </w:pPr>
      <w:bookmarkStart w:id="106" w:name="sub_11524"/>
      <w:r w:rsidRPr="00C90971">
        <w:t>8.3.4. для группы (нескольких лиц) лиц, выступающих на стороне одного участника закупки, помимо перечисленных документов:</w:t>
      </w:r>
    </w:p>
    <w:bookmarkEnd w:id="106"/>
    <w:p w:rsidR="009A2742" w:rsidRPr="00C90971" w:rsidRDefault="009A2742" w:rsidP="000A19F8">
      <w:pPr>
        <w:ind w:left="180" w:firstLine="284"/>
        <w:jc w:val="both"/>
      </w:pPr>
      <w:r w:rsidRPr="00C90971">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rsidR="009A2742" w:rsidRPr="00C90971" w:rsidRDefault="009A2742" w:rsidP="000A19F8">
      <w:pPr>
        <w:ind w:left="180" w:firstLine="284"/>
        <w:jc w:val="both"/>
      </w:pPr>
      <w:r w:rsidRPr="00C90971">
        <w:t>б) документы и сведения участника закупки, которому от имени группы лиц поручено подать заявку на участие в закупке.</w:t>
      </w:r>
    </w:p>
    <w:p w:rsidR="009A2742" w:rsidRPr="00C90971" w:rsidRDefault="009A2742" w:rsidP="000A19F8">
      <w:pPr>
        <w:pStyle w:val="a7"/>
        <w:tabs>
          <w:tab w:val="left" w:pos="1560"/>
        </w:tabs>
        <w:ind w:left="180" w:firstLine="284"/>
        <w:jc w:val="both"/>
      </w:pPr>
      <w:bookmarkStart w:id="107" w:name="sub_1153"/>
      <w:r w:rsidRPr="00C90971">
        <w:lastRenderedPageBreak/>
        <w:t>8.3.5. участник закупки, являющийся физическим лицом, обязан в составе заявки на участие в закупке подавать письменное согласие на обработку персональных данных.</w:t>
      </w:r>
    </w:p>
    <w:p w:rsidR="009A2742" w:rsidRPr="00C90971" w:rsidRDefault="009A2742" w:rsidP="000A19F8">
      <w:pPr>
        <w:pStyle w:val="a7"/>
        <w:tabs>
          <w:tab w:val="left" w:pos="1560"/>
        </w:tabs>
        <w:ind w:left="180" w:firstLine="284"/>
        <w:jc w:val="both"/>
      </w:pPr>
      <w:r w:rsidRPr="00C90971">
        <w:t>8.3.6. иные документы, представление которых для участника закупки предусмотрено в документации о закупке;</w:t>
      </w:r>
    </w:p>
    <w:bookmarkEnd w:id="107"/>
    <w:p w:rsidR="009A2742" w:rsidRPr="00C90971" w:rsidRDefault="009A2742" w:rsidP="000A19F8">
      <w:pPr>
        <w:ind w:left="180" w:firstLine="284"/>
        <w:jc w:val="both"/>
        <w:rPr>
          <w:rStyle w:val="af0"/>
        </w:rPr>
      </w:pPr>
      <w:r w:rsidRPr="00C90971">
        <w:t>8.4. Оформление заявки на участие в закупке.</w:t>
      </w:r>
    </w:p>
    <w:p w:rsidR="009A2742" w:rsidRPr="00C90971" w:rsidRDefault="009A2742" w:rsidP="000A19F8">
      <w:pPr>
        <w:ind w:left="180" w:firstLine="284"/>
        <w:jc w:val="both"/>
      </w:pPr>
      <w:r w:rsidRPr="00C90971">
        <w:rPr>
          <w:rStyle w:val="af0"/>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9A2742" w:rsidRPr="00C90971" w:rsidRDefault="009A2742" w:rsidP="000A19F8">
      <w:pPr>
        <w:ind w:left="180" w:firstLine="284"/>
        <w:jc w:val="both"/>
      </w:pPr>
      <w:r w:rsidRPr="00C90971">
        <w:t>8.4.2. 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9A2742" w:rsidRPr="00C90971" w:rsidRDefault="009A2742" w:rsidP="000A19F8">
      <w:pPr>
        <w:ind w:left="180" w:firstLine="284"/>
        <w:jc w:val="both"/>
      </w:pPr>
      <w:r w:rsidRPr="00C90971">
        <w:t>8.4.3. Все документы, представленные участниками закупки, представленные в составе заявки на бумажном носителе, должны быть скреплены печатью (при наличии)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(при наличии)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(при наличии)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9A2742" w:rsidRPr="00C90971" w:rsidRDefault="009A2742" w:rsidP="000A19F8">
      <w:pPr>
        <w:ind w:left="180" w:firstLine="284"/>
        <w:jc w:val="both"/>
      </w:pPr>
      <w:r w:rsidRPr="00C90971">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(при наличии печати) и заверенных подписью уполномоченного лица.</w:t>
      </w:r>
    </w:p>
    <w:p w:rsidR="009A2742" w:rsidRPr="00C90971" w:rsidRDefault="009A2742" w:rsidP="000A19F8">
      <w:pPr>
        <w:ind w:left="180" w:firstLine="284"/>
        <w:jc w:val="both"/>
        <w:rPr>
          <w:lang w:eastAsia="en-US"/>
        </w:rPr>
      </w:pPr>
      <w:r w:rsidRPr="00C90971">
        <w:t>8.4.5. Заявка на участие в закупке направляется по адресу и в сроки, указанные в документации о проведении закупки.</w:t>
      </w:r>
    </w:p>
    <w:p w:rsidR="009A2742" w:rsidRPr="00C90971" w:rsidRDefault="009A2742" w:rsidP="000A19F8">
      <w:pPr>
        <w:ind w:left="180" w:firstLine="284"/>
        <w:jc w:val="both"/>
        <w:rPr>
          <w:lang w:eastAsia="en-US"/>
        </w:rPr>
      </w:pPr>
      <w:r w:rsidRPr="00C90971">
        <w:rPr>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9A2742" w:rsidRPr="00C90971" w:rsidRDefault="009A2742" w:rsidP="000A19F8">
      <w:pPr>
        <w:ind w:left="180" w:firstLine="284"/>
        <w:jc w:val="both"/>
        <w:rPr>
          <w:lang w:eastAsia="en-US"/>
        </w:rPr>
      </w:pPr>
      <w:r w:rsidRPr="00C90971">
        <w:rPr>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системы.</w:t>
      </w:r>
      <w:bookmarkStart w:id="108" w:name="sub_800"/>
      <w:bookmarkStart w:id="109" w:name="sub_1010"/>
    </w:p>
    <w:p w:rsidR="009A2742" w:rsidRPr="00C90971" w:rsidRDefault="009A2742" w:rsidP="000A19F8">
      <w:pPr>
        <w:ind w:left="180" w:firstLine="284"/>
        <w:jc w:val="both"/>
      </w:pPr>
    </w:p>
    <w:p w:rsidR="009A2742" w:rsidRPr="00C90971" w:rsidRDefault="009A2742" w:rsidP="000A19F8">
      <w:pPr>
        <w:pStyle w:val="1"/>
        <w:spacing w:before="0" w:after="0"/>
        <w:ind w:left="180" w:firstLine="284"/>
        <w:jc w:val="center"/>
        <w:rPr>
          <w:rFonts w:ascii="Times New Roman" w:eastAsia="SimSun" w:hAnsi="Times New Roman" w:cs="Times New Roman"/>
          <w:spacing w:val="-10"/>
          <w:kern w:val="28"/>
          <w:sz w:val="28"/>
          <w:szCs w:val="28"/>
        </w:rPr>
      </w:pPr>
      <w:bookmarkStart w:id="110" w:name="sub_76"/>
      <w:bookmarkStart w:id="111" w:name="__RefHeading__203_2018128844"/>
      <w:bookmarkStart w:id="112" w:name="__RefHeading__207_2018128844"/>
      <w:bookmarkEnd w:id="108"/>
      <w:r w:rsidRPr="00C90971">
        <w:rPr>
          <w:rFonts w:ascii="Times New Roman" w:eastAsia="SimSun" w:hAnsi="Times New Roman" w:cs="Times New Roman"/>
          <w:spacing w:val="-10"/>
          <w:kern w:val="28"/>
          <w:sz w:val="28"/>
          <w:szCs w:val="28"/>
        </w:rPr>
        <w:t>9</w:t>
      </w:r>
      <w:r w:rsidRPr="00C90971">
        <w:rPr>
          <w:rFonts w:eastAsia="SimSun"/>
          <w:spacing w:val="-10"/>
          <w:kern w:val="28"/>
          <w:sz w:val="28"/>
          <w:szCs w:val="28"/>
        </w:rPr>
        <w:t>. Обеспечение заявок на участие в закупке</w:t>
      </w:r>
    </w:p>
    <w:bookmarkEnd w:id="110"/>
    <w:p w:rsidR="005A5022" w:rsidRDefault="009A2742" w:rsidP="005A5022">
      <w:pPr>
        <w:pStyle w:val="a7"/>
        <w:ind w:left="180" w:firstLine="250"/>
        <w:jc w:val="both"/>
      </w:pPr>
      <w:r w:rsidRPr="00C90971">
        <w:t xml:space="preserve">9.1. </w:t>
      </w:r>
      <w:r w:rsidR="005A5022">
        <w:t>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путём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со статьёй 3.4 Закона № 223-ФЗ. Способ, размер и порядок предоставления обеспечения заявки устанавливается в документации о закупке. Требования к содержанию и оформлению банковской (или независимой) гарантии, устанавливаются Заказчиком в документации о закупке. Обеспечение заявки предоставляется участниками закупки до подачи заявки.</w:t>
      </w:r>
    </w:p>
    <w:p w:rsidR="005A5022" w:rsidRDefault="005A5022" w:rsidP="005A5022">
      <w:pPr>
        <w:pStyle w:val="a7"/>
        <w:ind w:left="180" w:firstLine="250"/>
        <w:jc w:val="both"/>
      </w:pPr>
      <w:r>
        <w:lastRenderedPageBreak/>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5A5022" w:rsidRDefault="005A5022" w:rsidP="005A5022">
      <w:pPr>
        <w:pStyle w:val="a7"/>
        <w:ind w:left="180" w:firstLine="250"/>
        <w:jc w:val="both"/>
      </w:pPr>
      <w:r>
        <w:t>1)</w:t>
      </w:r>
      <w:r>
        <w:tab/>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A5022" w:rsidRDefault="005A5022" w:rsidP="005A5022">
      <w:pPr>
        <w:pStyle w:val="a7"/>
        <w:ind w:left="180" w:firstLine="250"/>
        <w:jc w:val="both"/>
      </w:pPr>
      <w:r>
        <w:t>2)</w:t>
      </w:r>
      <w:r>
        <w:tab/>
        <w:t>2информация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A5022" w:rsidRDefault="005A5022" w:rsidP="005A5022">
      <w:pPr>
        <w:pStyle w:val="a7"/>
        <w:ind w:left="180" w:firstLine="250"/>
        <w:jc w:val="both"/>
      </w:pPr>
      <w:r>
        <w:t>3) независимая гарантия не может быть отозвана выдавшим ее гарантом;</w:t>
      </w:r>
    </w:p>
    <w:p w:rsidR="005A5022" w:rsidRDefault="005A5022" w:rsidP="005A5022">
      <w:pPr>
        <w:pStyle w:val="a7"/>
        <w:ind w:left="180" w:firstLine="250"/>
        <w:jc w:val="both"/>
      </w:pPr>
      <w:r>
        <w:t>34) независимая гарантия должна содержать:</w:t>
      </w:r>
    </w:p>
    <w:p w:rsidR="005A5022" w:rsidRDefault="005A5022" w:rsidP="005A5022">
      <w:pPr>
        <w:pStyle w:val="a7"/>
        <w:ind w:left="180" w:firstLine="250"/>
        <w:jc w:val="both"/>
      </w:pPr>
      <w: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A5022" w:rsidRDefault="005A5022" w:rsidP="005A5022">
      <w:pPr>
        <w:pStyle w:val="a7"/>
        <w:ind w:left="180" w:firstLine="250"/>
        <w:jc w:val="both"/>
      </w:pPr>
      <w: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настоящей статьи 3.4 Закона № 223-ФЗ;</w:t>
      </w:r>
    </w:p>
    <w:p w:rsidR="005A5022" w:rsidRDefault="005A5022" w:rsidP="005A5022">
      <w:pPr>
        <w:pStyle w:val="a7"/>
        <w:ind w:left="180" w:firstLine="250"/>
        <w:jc w:val="both"/>
      </w:pPr>
      <w: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5A5022" w:rsidRDefault="005A5022" w:rsidP="005A5022">
      <w:pPr>
        <w:pStyle w:val="a7"/>
        <w:ind w:left="180" w:firstLine="250"/>
        <w:jc w:val="both"/>
      </w:pPr>
      <w: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данным разделом настоящего Положения, является основанием для отказа в принятии ее заказчиком.</w:t>
      </w:r>
    </w:p>
    <w:p w:rsidR="005A5022" w:rsidRDefault="005A5022" w:rsidP="005A5022">
      <w:pPr>
        <w:pStyle w:val="a7"/>
        <w:ind w:left="180" w:firstLine="250"/>
        <w:jc w:val="both"/>
      </w:pPr>
      <w: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A5022" w:rsidRDefault="005A5022" w:rsidP="005A5022">
      <w:pPr>
        <w:pStyle w:val="a7"/>
        <w:ind w:left="180" w:firstLine="250"/>
        <w:jc w:val="both"/>
      </w:pPr>
      <w:r>
        <w:t>В случаях, предусмотренных частью 26 статьи 3.2 Федерального закона от 18 июля 2011 г. N 223-ФЗ "О закупках товаров, работ, услуг отдельными видами юридических лиц", денежные средства, внесённые на специальный банковский счёт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счёт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5A5022" w:rsidRDefault="005A5022" w:rsidP="005A5022">
      <w:pPr>
        <w:pStyle w:val="a7"/>
        <w:ind w:left="180" w:firstLine="250"/>
        <w:jc w:val="both"/>
      </w:pPr>
      <w: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от 18 июля 2011 г. N 223-ФЗ "О закупках товаров, работ, услуг отдельными видами юридических лиц". При этом такая независимая гарантия:</w:t>
      </w:r>
    </w:p>
    <w:p w:rsidR="005A5022" w:rsidRDefault="005A5022" w:rsidP="005A5022">
      <w:pPr>
        <w:pStyle w:val="a7"/>
        <w:ind w:left="180" w:firstLine="250"/>
        <w:jc w:val="both"/>
      </w:pPr>
      <w: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9A2742" w:rsidRPr="00C90971" w:rsidRDefault="005A5022" w:rsidP="005A5022">
      <w:pPr>
        <w:pStyle w:val="a7"/>
        <w:ind w:left="180" w:firstLine="250"/>
        <w:jc w:val="both"/>
      </w:pPr>
      <w:r>
        <w:lastRenderedPageBreak/>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9A2742" w:rsidRPr="00C90971">
        <w:t>9.1.1. При проведении конкурентной закупки размер обеспечения заявки устанавливается с учетом требований ч.27 ст. 3.2 Закона № 223-ФЗ.</w:t>
      </w:r>
    </w:p>
    <w:p w:rsidR="009A2742" w:rsidRDefault="009A2742" w:rsidP="000A19F8">
      <w:pPr>
        <w:pStyle w:val="a7"/>
        <w:ind w:left="180" w:firstLine="250"/>
        <w:jc w:val="both"/>
      </w:pPr>
      <w:r w:rsidRPr="00C90971">
        <w:t>9.2. Обеспечение заявки возвращается участникам закупки во всех случаях, за исключением случаев, указанных в ч. 26 ст. 3.2 Закона № 223-ФЗ.</w:t>
      </w:r>
    </w:p>
    <w:p w:rsidR="005A5022" w:rsidRDefault="005A5022" w:rsidP="005A5022">
      <w:pPr>
        <w:shd w:val="clear" w:color="auto" w:fill="FFFFFF"/>
        <w:jc w:val="both"/>
        <w:rPr>
          <w:rFonts w:eastAsia="SimSun"/>
          <w:lang w:eastAsia="ru-RU"/>
        </w:rPr>
      </w:pPr>
      <w:r>
        <w:rPr>
          <w:rFonts w:eastAsia="SimSun"/>
          <w:lang w:eastAsia="ru-RU"/>
        </w:rPr>
        <w:t xml:space="preserve">       </w:t>
      </w:r>
      <w:r w:rsidRPr="005A5022">
        <w:rPr>
          <w:rFonts w:eastAsia="SimSun"/>
          <w:lang w:eastAsia="ru-RU"/>
        </w:rPr>
        <w:t xml:space="preserve">9.3. Заказчик вправе установить в закупочной документации требование об обеспечении исполнения договора, заключаемого по результатам проведения процедуры закупки, размер которого может быть в пределах от 5 (пяти) до 30 (тридцати) процентов цены договора, предложенной победителем процедуры закупки, но не менее размера аванса, если аванс предусмотрен. Срок, на который предоставляется обеспечение исполнения договора, указывается в проекте договора и в закупочной документации. </w:t>
      </w:r>
    </w:p>
    <w:p w:rsidR="005A5022" w:rsidRPr="005A5022" w:rsidRDefault="005A5022" w:rsidP="005A5022">
      <w:pPr>
        <w:shd w:val="clear" w:color="auto" w:fill="FFFFFF"/>
        <w:jc w:val="both"/>
        <w:rPr>
          <w:rFonts w:eastAsia="SimSun"/>
          <w:lang w:eastAsia="ru-RU"/>
        </w:rPr>
      </w:pPr>
      <w:r w:rsidRPr="005A5022">
        <w:rPr>
          <w:rFonts w:eastAsia="SimSun"/>
          <w:lang w:eastAsia="ru-RU"/>
        </w:rPr>
        <w:t>Если в документации о закупке, осуществляемой с участием субъектов малого и среднего предпринимательства, установлено требование к обеспечению исполнения договора, размер такого обеспечения:</w:t>
      </w:r>
    </w:p>
    <w:p w:rsidR="005A5022" w:rsidRPr="005A5022" w:rsidRDefault="005A5022" w:rsidP="005A5022">
      <w:pPr>
        <w:shd w:val="clear" w:color="auto" w:fill="FFFFFF"/>
        <w:jc w:val="both"/>
        <w:rPr>
          <w:rFonts w:eastAsia="SimSun"/>
          <w:lang w:eastAsia="ru-RU"/>
        </w:rPr>
      </w:pPr>
      <w:r w:rsidRPr="005A5022">
        <w:rPr>
          <w:rFonts w:eastAsia="SimSun"/>
          <w:lang w:eastAsia="ru-RU"/>
        </w:rPr>
        <w:t>а) не может превышать 5 процентов начальной (максимальной) цены договора (цены лота), если договором не предусмотрена выплата аванса;</w:t>
      </w:r>
    </w:p>
    <w:p w:rsidR="005A5022" w:rsidRDefault="005A5022" w:rsidP="005A5022">
      <w:pPr>
        <w:shd w:val="clear" w:color="auto" w:fill="FFFFFF"/>
        <w:jc w:val="both"/>
        <w:rPr>
          <w:rFonts w:eastAsia="SimSun"/>
          <w:lang w:eastAsia="ru-RU"/>
        </w:rPr>
      </w:pPr>
      <w:r w:rsidRPr="005A5022">
        <w:rPr>
          <w:rFonts w:eastAsia="SimSun"/>
          <w:lang w:eastAsia="ru-RU"/>
        </w:rPr>
        <w:t>б) устанавливается в размере аванса, если договором предусмотрена выплата аванса.</w:t>
      </w:r>
    </w:p>
    <w:p w:rsidR="005A5022" w:rsidRPr="00C90971" w:rsidRDefault="005A5022" w:rsidP="000A19F8">
      <w:pPr>
        <w:pStyle w:val="a7"/>
        <w:ind w:left="180" w:firstLine="250"/>
        <w:jc w:val="both"/>
      </w:pPr>
    </w:p>
    <w:bookmarkEnd w:id="109"/>
    <w:p w:rsidR="009A2742" w:rsidRPr="00C90971" w:rsidRDefault="009A2742" w:rsidP="000A19F8">
      <w:pPr>
        <w:tabs>
          <w:tab w:val="left" w:pos="1560"/>
        </w:tabs>
        <w:ind w:left="180"/>
        <w:jc w:val="both"/>
      </w:pPr>
    </w:p>
    <w:p w:rsidR="009A2742" w:rsidRPr="00C90971" w:rsidRDefault="009A2742" w:rsidP="000A19F8">
      <w:pPr>
        <w:pStyle w:val="1"/>
        <w:spacing w:before="0" w:after="0"/>
        <w:ind w:left="180" w:firstLine="284"/>
        <w:jc w:val="center"/>
        <w:rPr>
          <w:rFonts w:ascii="Times New Roman" w:eastAsia="SimSun" w:hAnsi="Times New Roman" w:cs="Times New Roman"/>
          <w:spacing w:val="-10"/>
          <w:kern w:val="28"/>
          <w:sz w:val="28"/>
          <w:szCs w:val="28"/>
        </w:rPr>
      </w:pPr>
      <w:bookmarkStart w:id="113" w:name="__RefHeading__209_2018128844"/>
      <w:bookmarkEnd w:id="113"/>
      <w:r w:rsidRPr="00C90971">
        <w:rPr>
          <w:rFonts w:ascii="Times New Roman" w:eastAsia="SimSun" w:hAnsi="Times New Roman" w:cs="Times New Roman"/>
          <w:spacing w:val="-10"/>
          <w:kern w:val="28"/>
          <w:sz w:val="28"/>
          <w:szCs w:val="28"/>
        </w:rPr>
        <w:t>10. Заключение договора по результатам закупки</w:t>
      </w:r>
    </w:p>
    <w:p w:rsidR="005A5022" w:rsidRDefault="009A2742" w:rsidP="005A5022">
      <w:pPr>
        <w:pStyle w:val="a7"/>
        <w:tabs>
          <w:tab w:val="left" w:pos="765"/>
        </w:tabs>
        <w:ind w:left="180" w:firstLine="284"/>
        <w:jc w:val="both"/>
      </w:pPr>
      <w:r w:rsidRPr="00C90971">
        <w:t xml:space="preserve">10.1. </w:t>
      </w:r>
      <w:r w:rsidR="005A5022">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заключён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5A5022" w:rsidRDefault="005A5022" w:rsidP="005A5022">
      <w:pPr>
        <w:pStyle w:val="a7"/>
        <w:tabs>
          <w:tab w:val="left" w:pos="765"/>
        </w:tabs>
        <w:ind w:left="180" w:firstLine="284"/>
        <w:jc w:val="both"/>
      </w:pPr>
      <w:r>
        <w:t>Договор по результатам неконкурентной закупки заключается в срок, установленный законодательством Российской Федерации и настоящим Положением.</w:t>
      </w:r>
    </w:p>
    <w:p w:rsidR="005A5022" w:rsidRDefault="005A5022" w:rsidP="005A5022">
      <w:pPr>
        <w:pStyle w:val="a7"/>
        <w:tabs>
          <w:tab w:val="left" w:pos="765"/>
        </w:tabs>
        <w:ind w:left="180" w:firstLine="284"/>
        <w:jc w:val="both"/>
      </w:pPr>
      <w: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9A2742" w:rsidRPr="00C90971" w:rsidRDefault="005A5022" w:rsidP="005A5022">
      <w:pPr>
        <w:pStyle w:val="a7"/>
        <w:tabs>
          <w:tab w:val="left" w:pos="765"/>
        </w:tabs>
        <w:ind w:left="180" w:firstLine="284"/>
        <w:jc w:val="both"/>
      </w:pPr>
      <w:r>
        <w:t>Срок оплаты Заказчиком поставленного товара, выполненной работы (ее результатов), оказанной услуги по договору должен составлять не более 7 (семи) рабочих дней с даты приёмки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9A2742" w:rsidRPr="00C90971">
        <w:t>.</w:t>
      </w:r>
    </w:p>
    <w:p w:rsidR="009A2742" w:rsidRPr="00C90971" w:rsidRDefault="009A2742" w:rsidP="000A19F8">
      <w:pPr>
        <w:pStyle w:val="a7"/>
        <w:ind w:left="180" w:firstLine="250"/>
        <w:jc w:val="both"/>
      </w:pPr>
      <w:r w:rsidRPr="00C90971">
        <w:t>10.2. Победителем закупки, иным участником закупки, с которым заключается договор, подписанный договор передается заказчику не позднее 10 календарных дней с момента размещения в ЕИС итогового протокола.</w:t>
      </w:r>
    </w:p>
    <w:p w:rsidR="009A2742" w:rsidRPr="00C90971" w:rsidRDefault="009A2742" w:rsidP="000A19F8">
      <w:pPr>
        <w:pStyle w:val="a7"/>
        <w:ind w:left="180" w:firstLine="250"/>
        <w:jc w:val="both"/>
      </w:pPr>
      <w:r w:rsidRPr="00C90971">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9A2742" w:rsidRPr="00C90971" w:rsidRDefault="009A2742" w:rsidP="000A19F8">
      <w:pPr>
        <w:pStyle w:val="a7"/>
        <w:tabs>
          <w:tab w:val="left" w:pos="735"/>
          <w:tab w:val="left" w:pos="780"/>
          <w:tab w:val="left" w:pos="1134"/>
        </w:tabs>
        <w:ind w:left="180" w:firstLine="284"/>
        <w:jc w:val="both"/>
      </w:pPr>
      <w:r w:rsidRPr="00C90971">
        <w:t xml:space="preserve">10.3. Договор по результатам аукциона заключается на условиях, указанных в извещении о проведении аукциона и документации об аукционе, по цене, предложенной </w:t>
      </w:r>
      <w:r w:rsidRPr="00C90971">
        <w:lastRenderedPageBreak/>
        <w:t>победителем аукциона, либо в случае заключения договора с иным участником аукциона по цене, предложенной таким участником аукциона.</w:t>
      </w:r>
    </w:p>
    <w:p w:rsidR="009A2742" w:rsidRPr="00C90971" w:rsidRDefault="009A2742" w:rsidP="000A19F8">
      <w:pPr>
        <w:pStyle w:val="a7"/>
        <w:tabs>
          <w:tab w:val="left" w:pos="720"/>
          <w:tab w:val="left" w:pos="780"/>
          <w:tab w:val="left" w:pos="1134"/>
        </w:tabs>
        <w:ind w:left="180" w:firstLine="284"/>
        <w:jc w:val="both"/>
      </w:pPr>
      <w:r w:rsidRPr="00C90971">
        <w:t>10.4.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rsidR="009A2742" w:rsidRPr="00C90971" w:rsidRDefault="009A2742" w:rsidP="000A19F8">
      <w:pPr>
        <w:pStyle w:val="a7"/>
        <w:tabs>
          <w:tab w:val="left" w:pos="750"/>
        </w:tabs>
        <w:ind w:left="180" w:firstLine="284"/>
        <w:jc w:val="both"/>
      </w:pPr>
      <w:r w:rsidRPr="00C90971">
        <w:t>10.5. В случае, если участник, представивший заявку на участие в закупке, признанную наилучшей, в срок, предусмотренный 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9A2742" w:rsidRPr="00C90971" w:rsidRDefault="009A2742" w:rsidP="000A19F8">
      <w:pPr>
        <w:pStyle w:val="a7"/>
        <w:tabs>
          <w:tab w:val="left" w:pos="705"/>
          <w:tab w:val="left" w:pos="870"/>
        </w:tabs>
        <w:ind w:left="180" w:firstLine="284"/>
        <w:jc w:val="both"/>
      </w:pPr>
      <w:r w:rsidRPr="00C90971">
        <w:t xml:space="preserve">10.6. В случае, если участник, представивший заявку на участие в конкурентной закупке, признанную наилучшей, признан Заказчиком, уклонившимся от заключения договора, и (или) не предоставил обеспечение исполнения договора, если в документации о конкурентной 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конкурентной закупке, не возвращается участнику, уклонившемуся от заключения договора. </w:t>
      </w:r>
    </w:p>
    <w:p w:rsidR="009A2742" w:rsidRPr="00C90971" w:rsidRDefault="009A2742" w:rsidP="000A19F8">
      <w:pPr>
        <w:pStyle w:val="a7"/>
        <w:tabs>
          <w:tab w:val="left" w:pos="735"/>
          <w:tab w:val="left" w:pos="825"/>
        </w:tabs>
        <w:ind w:left="180" w:firstLine="284"/>
        <w:jc w:val="both"/>
      </w:pPr>
      <w:r w:rsidRPr="00C90971">
        <w:t>10.7. В случае, если победитель конкурентной закупки уклонился от заключения договора, и (или) не предоставил обеспечение исполнения договора закупочная Комиссия принимает новое решение об итогах закупки, в том числе вправе принять решение о закупке у единственного поставщика (исполнителя, подрядчика).</w:t>
      </w:r>
    </w:p>
    <w:p w:rsidR="009A2742" w:rsidRPr="00C90971" w:rsidRDefault="009A2742" w:rsidP="000A19F8">
      <w:pPr>
        <w:pStyle w:val="a7"/>
        <w:tabs>
          <w:tab w:val="left" w:pos="765"/>
        </w:tabs>
        <w:ind w:left="180" w:firstLine="284"/>
        <w:jc w:val="both"/>
      </w:pPr>
      <w:r w:rsidRPr="00C90971">
        <w:t>10.8. Заказчик обязан отказаться от заключения договора с участником закупки, обязанным заключить договор, в случаях:</w:t>
      </w:r>
    </w:p>
    <w:p w:rsidR="009A2742" w:rsidRPr="00C90971" w:rsidRDefault="009A2742" w:rsidP="000A19F8">
      <w:pPr>
        <w:tabs>
          <w:tab w:val="left" w:pos="567"/>
        </w:tabs>
        <w:ind w:left="180" w:firstLine="284"/>
        <w:jc w:val="both"/>
      </w:pPr>
      <w:r w:rsidRPr="00C90971">
        <w:t>а)</w:t>
      </w:r>
      <w:r w:rsidRPr="00C90971">
        <w:tab/>
        <w:t>несоответствия участника закупки, обязанного заключить договор, требованиям, установленным в документации о закупки;</w:t>
      </w:r>
    </w:p>
    <w:p w:rsidR="009A2742" w:rsidRPr="00C90971" w:rsidRDefault="009A2742" w:rsidP="000A19F8">
      <w:pPr>
        <w:tabs>
          <w:tab w:val="left" w:pos="567"/>
        </w:tabs>
        <w:ind w:left="180" w:firstLine="284"/>
        <w:jc w:val="both"/>
      </w:pPr>
      <w:r w:rsidRPr="00C90971">
        <w:t>б)</w:t>
      </w:r>
      <w:r w:rsidRPr="00C90971">
        <w:tab/>
        <w:t>предоставления участником закупки, обязанным заключить договор, недостоверных сведений в заявке на участие в закупки;</w:t>
      </w:r>
    </w:p>
    <w:p w:rsidR="009A2742" w:rsidRPr="00C90971" w:rsidRDefault="009A2742" w:rsidP="000A19F8">
      <w:pPr>
        <w:tabs>
          <w:tab w:val="left" w:pos="567"/>
        </w:tabs>
        <w:ind w:left="180" w:firstLine="284"/>
        <w:jc w:val="both"/>
      </w:pPr>
      <w:r w:rsidRPr="00C90971">
        <w:t>в)</w:t>
      </w:r>
      <w:r w:rsidRPr="00C90971">
        <w:tab/>
        <w:t>непредоставления победителем  процедуры закупки письменного обоснования предлагаемой цены договора в случае, порядке и в сроки, указанные в пункте 10.10 настоящего Положения;</w:t>
      </w:r>
    </w:p>
    <w:p w:rsidR="009A2742" w:rsidRPr="00C90971" w:rsidRDefault="009A2742" w:rsidP="000A19F8">
      <w:pPr>
        <w:pStyle w:val="a7"/>
        <w:ind w:left="180" w:firstLine="250"/>
        <w:jc w:val="both"/>
      </w:pPr>
      <w:r w:rsidRPr="00C90971">
        <w:t>г) необходимость исполнения предписания контролирующих органов и (или) вступившего в законную силу судебного акта;</w:t>
      </w:r>
    </w:p>
    <w:p w:rsidR="009A2742" w:rsidRPr="00C90971" w:rsidRDefault="009A2742" w:rsidP="000A19F8">
      <w:pPr>
        <w:pStyle w:val="a7"/>
        <w:ind w:left="180" w:firstLine="250"/>
        <w:jc w:val="both"/>
      </w:pPr>
      <w:r w:rsidRPr="00C90971">
        <w:t>д) изменение норм законодательства, регулирующих порядок исполнения договора и (или) обосновывающих потребность в товарах, работах, услугах.</w:t>
      </w:r>
    </w:p>
    <w:p w:rsidR="009A2742" w:rsidRPr="00C90971" w:rsidRDefault="009A2742" w:rsidP="000A19F8">
      <w:pPr>
        <w:ind w:left="180" w:firstLine="284"/>
        <w:jc w:val="both"/>
      </w:pPr>
      <w:r w:rsidRPr="00C90971">
        <w:t>10.9.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9A2742" w:rsidRPr="00C90971" w:rsidRDefault="009A2742" w:rsidP="000A19F8">
      <w:pPr>
        <w:pStyle w:val="a7"/>
        <w:tabs>
          <w:tab w:val="left" w:pos="720"/>
          <w:tab w:val="left" w:pos="1134"/>
        </w:tabs>
        <w:ind w:left="180" w:firstLine="284"/>
        <w:jc w:val="both"/>
      </w:pPr>
      <w:r w:rsidRPr="00C90971">
        <w:t xml:space="preserve">10.10. Закупка считается проведённой со дня заключения договора. </w:t>
      </w:r>
    </w:p>
    <w:p w:rsidR="009A2742" w:rsidRPr="00C90971" w:rsidRDefault="009A2742" w:rsidP="000A19F8">
      <w:pPr>
        <w:ind w:left="180" w:firstLine="284"/>
        <w:jc w:val="both"/>
        <w:outlineLvl w:val="2"/>
        <w:rPr>
          <w:bCs/>
          <w:highlight w:val="yellow"/>
          <w:lang w:eastAsia="ru-RU"/>
        </w:rPr>
      </w:pPr>
      <w:r w:rsidRPr="00C90971">
        <w:lastRenderedPageBreak/>
        <w:t>10.11.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Закона № 223-ФЗ, в Реестр договоров, заключённых заказчиками, ведущийся в единой информационной системе.</w:t>
      </w:r>
    </w:p>
    <w:p w:rsidR="009A2742" w:rsidRPr="00C90971" w:rsidRDefault="009A2742" w:rsidP="000A19F8">
      <w:pPr>
        <w:pStyle w:val="a7"/>
        <w:tabs>
          <w:tab w:val="left" w:pos="720"/>
          <w:tab w:val="left" w:pos="1134"/>
        </w:tabs>
        <w:ind w:left="180" w:firstLine="284"/>
        <w:jc w:val="both"/>
      </w:pPr>
      <w:r w:rsidRPr="00C90971">
        <w:rPr>
          <w:rStyle w:val="blk"/>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9A2742" w:rsidRPr="00C90971" w:rsidRDefault="009A2742" w:rsidP="000A19F8">
      <w:pPr>
        <w:pStyle w:val="1"/>
        <w:spacing w:before="0" w:after="0"/>
        <w:ind w:left="180" w:firstLine="284"/>
        <w:jc w:val="both"/>
        <w:rPr>
          <w:rFonts w:ascii="Times New Roman" w:hAnsi="Times New Roman" w:cs="Times New Roman"/>
          <w:b w:val="0"/>
          <w:sz w:val="24"/>
          <w:szCs w:val="24"/>
        </w:rPr>
      </w:pPr>
      <w:r w:rsidRPr="00C90971">
        <w:rPr>
          <w:rFonts w:ascii="Times New Roman" w:hAnsi="Times New Roman" w:cs="Times New Roman"/>
          <w:b w:val="0"/>
          <w:sz w:val="24"/>
          <w:szCs w:val="24"/>
        </w:rPr>
        <w:t>В Реестр договоров, ведущийся в единой информационной системе, Заказчиком не вносятся сведения и документы, которые в соответствии с Законом № 223-ФЗ не подлежат размещению в единой информационной системе.</w:t>
      </w:r>
    </w:p>
    <w:p w:rsidR="009A2742" w:rsidRPr="00C90971" w:rsidRDefault="009A2742" w:rsidP="000A19F8">
      <w:pPr>
        <w:pStyle w:val="a7"/>
        <w:ind w:left="180" w:firstLine="250"/>
        <w:jc w:val="both"/>
      </w:pPr>
      <w:r w:rsidRPr="00C90971">
        <w:t xml:space="preserve">10.12.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C90971">
        <w:tab/>
      </w:r>
    </w:p>
    <w:p w:rsidR="009A2742" w:rsidRPr="00C90971" w:rsidRDefault="009A2742" w:rsidP="000A19F8">
      <w:pPr>
        <w:pStyle w:val="a7"/>
        <w:ind w:left="180" w:firstLine="250"/>
        <w:jc w:val="both"/>
      </w:pPr>
      <w:r w:rsidRPr="00C90971">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9A2742" w:rsidRPr="00C90971" w:rsidRDefault="009A2742" w:rsidP="000A19F8">
      <w:pPr>
        <w:pStyle w:val="a7"/>
        <w:ind w:left="180" w:firstLine="250"/>
        <w:jc w:val="both"/>
      </w:pPr>
      <w:r w:rsidRPr="00C90971">
        <w:t>Заключение договоров при этом осуществляется в порядке, установленном п. 10 настоящего положения о закупке.</w:t>
      </w:r>
    </w:p>
    <w:p w:rsidR="009A2742" w:rsidRPr="00C90971" w:rsidRDefault="009A2742" w:rsidP="000A19F8">
      <w:pPr>
        <w:pStyle w:val="a7"/>
        <w:ind w:left="180" w:firstLine="250"/>
        <w:jc w:val="both"/>
      </w:pPr>
      <w:r w:rsidRPr="00C90971">
        <w:t>10.13. Заказчик вправе отказаться от заключения договора с победителем закупки, иным участником закупки, с которым заключается договор, в следующих случаях (для неконкурентных закупок):</w:t>
      </w:r>
    </w:p>
    <w:p w:rsidR="009A2742" w:rsidRPr="00C90971" w:rsidRDefault="009A2742" w:rsidP="000A19F8">
      <w:pPr>
        <w:pStyle w:val="a7"/>
        <w:ind w:left="180" w:firstLine="250"/>
        <w:jc w:val="both"/>
      </w:pPr>
      <w:r w:rsidRPr="00C90971">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9A2742" w:rsidRPr="00C90971" w:rsidRDefault="009A2742" w:rsidP="000A19F8">
      <w:pPr>
        <w:pStyle w:val="a7"/>
        <w:ind w:left="180" w:firstLine="250"/>
        <w:jc w:val="both"/>
      </w:pPr>
      <w:r w:rsidRPr="00C90971">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9A2742" w:rsidRPr="00C90971" w:rsidRDefault="009A2742" w:rsidP="000A19F8">
      <w:pPr>
        <w:pStyle w:val="a7"/>
        <w:ind w:left="180" w:firstLine="250"/>
        <w:jc w:val="both"/>
      </w:pPr>
      <w:r w:rsidRPr="00C90971">
        <w:t>3) изменение потребностей в закупаемых товарах, работах, услугах.</w:t>
      </w:r>
    </w:p>
    <w:p w:rsidR="009A2742" w:rsidRPr="00C90971" w:rsidRDefault="009A2742" w:rsidP="000A19F8">
      <w:pPr>
        <w:pStyle w:val="a7"/>
        <w:ind w:left="180" w:firstLine="250"/>
        <w:jc w:val="both"/>
      </w:pPr>
      <w:r w:rsidRPr="00C90971">
        <w:t>10.14.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9A2742" w:rsidRPr="00C90971" w:rsidRDefault="009A2742" w:rsidP="000A19F8">
      <w:pPr>
        <w:ind w:left="180"/>
      </w:pPr>
    </w:p>
    <w:p w:rsidR="009A2742" w:rsidRPr="00C90971" w:rsidRDefault="009A2742" w:rsidP="000A19F8">
      <w:pPr>
        <w:pStyle w:val="1"/>
        <w:spacing w:before="0" w:after="0"/>
        <w:ind w:left="180" w:firstLine="284"/>
        <w:jc w:val="center"/>
        <w:rPr>
          <w:rFonts w:ascii="Times New Roman" w:eastAsia="SimSun" w:hAnsi="Times New Roman" w:cs="Times New Roman"/>
          <w:spacing w:val="-10"/>
          <w:kern w:val="28"/>
          <w:sz w:val="28"/>
          <w:szCs w:val="28"/>
        </w:rPr>
      </w:pPr>
      <w:r w:rsidRPr="00C90971">
        <w:rPr>
          <w:rFonts w:ascii="Times New Roman" w:eastAsia="SimSun" w:hAnsi="Times New Roman" w:cs="Times New Roman"/>
          <w:spacing w:val="-10"/>
          <w:kern w:val="28"/>
          <w:sz w:val="28"/>
          <w:szCs w:val="28"/>
        </w:rPr>
        <w:t>11. Исполнение договора, заключенного по результатам закупки</w:t>
      </w:r>
    </w:p>
    <w:p w:rsidR="009A2742" w:rsidRPr="00C90971" w:rsidRDefault="009A2742" w:rsidP="000A19F8">
      <w:pPr>
        <w:pStyle w:val="a7"/>
        <w:tabs>
          <w:tab w:val="left" w:pos="567"/>
        </w:tabs>
        <w:ind w:left="180" w:firstLine="284"/>
        <w:jc w:val="both"/>
      </w:pPr>
      <w:r w:rsidRPr="00C90971">
        <w:t xml:space="preserve">11.1.Порядок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настоящим Положением и другими внутренними документами Заказчика. </w:t>
      </w:r>
    </w:p>
    <w:p w:rsidR="009A2742" w:rsidRPr="00C90971" w:rsidRDefault="009A2742" w:rsidP="000A19F8">
      <w:pPr>
        <w:pStyle w:val="a7"/>
        <w:tabs>
          <w:tab w:val="left" w:pos="567"/>
        </w:tabs>
        <w:ind w:left="180" w:firstLine="284"/>
        <w:jc w:val="both"/>
      </w:pPr>
      <w:r w:rsidRPr="00C90971">
        <w:t xml:space="preserve">11.2.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 </w:t>
      </w:r>
    </w:p>
    <w:p w:rsidR="009A2742" w:rsidRPr="00C90971" w:rsidRDefault="009A2742" w:rsidP="000A19F8">
      <w:pPr>
        <w:pStyle w:val="a7"/>
        <w:tabs>
          <w:tab w:val="left" w:pos="567"/>
          <w:tab w:val="left" w:pos="1134"/>
        </w:tabs>
        <w:ind w:left="180" w:firstLine="284"/>
        <w:jc w:val="both"/>
      </w:pPr>
      <w:r w:rsidRPr="00C90971">
        <w:t xml:space="preserve">11.3. В случае, если при заключении и исполнении </w:t>
      </w:r>
      <w:r w:rsidRPr="00C90971">
        <w:rPr>
          <w:rStyle w:val="f"/>
        </w:rPr>
        <w:t>договора изменяются</w:t>
      </w:r>
      <w:r w:rsidRPr="00C90971">
        <w:t xml:space="preserve"> объем, цена закупаемых товаров, работ, услуг или сроки исполнения </w:t>
      </w:r>
      <w:r w:rsidRPr="00C90971">
        <w:rPr>
          <w:rStyle w:val="f"/>
        </w:rPr>
        <w:t>договора</w:t>
      </w:r>
      <w:r w:rsidRPr="00C90971">
        <w:t xml:space="preserve"> по сравнению с указанными в протоколе, составленном по результатам закупки, не позднее чем в течение десяти дней со дня внесения </w:t>
      </w:r>
      <w:r w:rsidRPr="00C90971">
        <w:rPr>
          <w:rStyle w:val="f"/>
        </w:rPr>
        <w:t>изменений</w:t>
      </w:r>
      <w:r w:rsidRPr="00C90971">
        <w:t xml:space="preserve"> в </w:t>
      </w:r>
      <w:r w:rsidRPr="00C90971">
        <w:rPr>
          <w:rStyle w:val="f"/>
        </w:rPr>
        <w:t>договор</w:t>
      </w:r>
      <w:r w:rsidRPr="00C90971">
        <w:t xml:space="preserve"> в единой информационной системе размещается информация об </w:t>
      </w:r>
      <w:r w:rsidRPr="00C90971">
        <w:rPr>
          <w:rStyle w:val="f"/>
        </w:rPr>
        <w:t>изменении договора</w:t>
      </w:r>
      <w:r w:rsidRPr="00C90971">
        <w:t xml:space="preserve"> с указанием </w:t>
      </w:r>
      <w:r w:rsidRPr="00C90971">
        <w:rPr>
          <w:rStyle w:val="f"/>
        </w:rPr>
        <w:t>измененных</w:t>
      </w:r>
      <w:r w:rsidRPr="00C90971">
        <w:t xml:space="preserve"> условий.</w:t>
      </w:r>
    </w:p>
    <w:p w:rsidR="009A2742" w:rsidRPr="00C90971" w:rsidRDefault="009A2742" w:rsidP="000A19F8">
      <w:pPr>
        <w:pStyle w:val="a7"/>
        <w:tabs>
          <w:tab w:val="left" w:pos="567"/>
          <w:tab w:val="left" w:pos="1134"/>
        </w:tabs>
        <w:ind w:left="180" w:firstLine="284"/>
        <w:jc w:val="both"/>
      </w:pPr>
      <w:r w:rsidRPr="00C90971">
        <w:lastRenderedPageBreak/>
        <w:t xml:space="preserve">11.4.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Закона № 223-ФЗ в течение десяти календарных дней со дня исполнения, изменения или расторжения договора. </w:t>
      </w:r>
    </w:p>
    <w:p w:rsidR="009A2742" w:rsidRPr="00C90971" w:rsidRDefault="009A2742" w:rsidP="000A19F8">
      <w:pPr>
        <w:pStyle w:val="a7"/>
        <w:tabs>
          <w:tab w:val="left" w:pos="567"/>
          <w:tab w:val="left" w:pos="1134"/>
        </w:tabs>
        <w:ind w:left="180" w:firstLine="284"/>
        <w:jc w:val="both"/>
      </w:pPr>
      <w:r w:rsidRPr="00C90971">
        <w:t>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в сроки, установленные указанным Постановлением, размещает в ЕИС в реестре договоров соответствующие информацию и документы поэтапно (с момента подписания акта, товарной накладной или иного отчетного документа либо с момента оплаты по каждому этапу договора, в зависимости от того, что было осуществлено последним). При необходимости заказчик и поставщик (исполнитель, подрядчик) могут оформить общий итоговый акт о полном исполнении обязательств по договору (Приложение № 4 к настоящему Положению).</w:t>
      </w:r>
    </w:p>
    <w:p w:rsidR="009A2742" w:rsidRPr="00C90971" w:rsidRDefault="009A2742" w:rsidP="000A19F8">
      <w:pPr>
        <w:pStyle w:val="a7"/>
        <w:tabs>
          <w:tab w:val="left" w:pos="567"/>
          <w:tab w:val="left" w:pos="1125"/>
        </w:tabs>
        <w:ind w:left="180" w:firstLine="284"/>
        <w:jc w:val="both"/>
      </w:pPr>
      <w:r w:rsidRPr="00C90971">
        <w:t>11.5.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учредителем, проведение процедуры закупки и заключение договора осуществляется только после такого согласования.</w:t>
      </w:r>
    </w:p>
    <w:p w:rsidR="009A2742" w:rsidRPr="00C90971" w:rsidRDefault="009A2742" w:rsidP="000A19F8">
      <w:pPr>
        <w:pStyle w:val="34"/>
        <w:tabs>
          <w:tab w:val="clear" w:pos="1694"/>
        </w:tabs>
        <w:spacing w:line="240" w:lineRule="auto"/>
        <w:ind w:left="180" w:firstLine="284"/>
        <w:rPr>
          <w:sz w:val="24"/>
          <w:szCs w:val="24"/>
        </w:rPr>
      </w:pPr>
      <w:r w:rsidRPr="00C90971">
        <w:rPr>
          <w:sz w:val="24"/>
          <w:szCs w:val="24"/>
        </w:rPr>
        <w:t>Цена любой крупной сделки или нескольких взаимосвязанных сделок превышает десять процентов балансовой стоимости активов Заказчика, определяемой по данным его бухгалтерской отчетности на последнюю отчетную дату.</w:t>
      </w:r>
    </w:p>
    <w:p w:rsidR="009A2742" w:rsidRPr="00C90971" w:rsidRDefault="009A2742" w:rsidP="000A19F8">
      <w:pPr>
        <w:pStyle w:val="a7"/>
        <w:tabs>
          <w:tab w:val="left" w:pos="770"/>
          <w:tab w:val="left" w:pos="1134"/>
        </w:tabs>
        <w:ind w:left="180"/>
        <w:jc w:val="both"/>
      </w:pPr>
    </w:p>
    <w:p w:rsidR="009A2742" w:rsidRPr="00C90971" w:rsidRDefault="009A2742" w:rsidP="00181AAF">
      <w:pPr>
        <w:pStyle w:val="1"/>
        <w:spacing w:before="0" w:after="0"/>
        <w:ind w:left="180" w:firstLine="284"/>
        <w:jc w:val="center"/>
        <w:rPr>
          <w:rFonts w:ascii="Times New Roman" w:eastAsia="SimSun" w:hAnsi="Times New Roman" w:cs="Times New Roman"/>
          <w:spacing w:val="-10"/>
          <w:kern w:val="28"/>
          <w:sz w:val="28"/>
          <w:szCs w:val="28"/>
        </w:rPr>
      </w:pPr>
      <w:r w:rsidRPr="00C90971">
        <w:rPr>
          <w:rFonts w:ascii="Times New Roman" w:eastAsia="SimSun" w:hAnsi="Times New Roman" w:cs="Times New Roman"/>
          <w:spacing w:val="-10"/>
          <w:kern w:val="28"/>
          <w:sz w:val="28"/>
          <w:szCs w:val="28"/>
        </w:rPr>
        <w:t>12. Отчётность по результатам закупки</w:t>
      </w:r>
    </w:p>
    <w:p w:rsidR="009A2742" w:rsidRPr="00C90971" w:rsidRDefault="009A2742" w:rsidP="000A19F8">
      <w:pPr>
        <w:pStyle w:val="aff8"/>
        <w:ind w:left="180" w:firstLine="284"/>
        <w:jc w:val="both"/>
        <w:rPr>
          <w:sz w:val="24"/>
          <w:szCs w:val="24"/>
        </w:rPr>
      </w:pPr>
      <w:r w:rsidRPr="00C90971">
        <w:rPr>
          <w:sz w:val="24"/>
          <w:szCs w:val="24"/>
        </w:rPr>
        <w:t>12.1. Заказчик не позднее 10-го числа месяца, следующего за отчетным месяцем, размещает в единой информационной системе документ, сформированный помощью функционала единой информационной системы и содержащий:</w:t>
      </w:r>
    </w:p>
    <w:p w:rsidR="009A2742" w:rsidRPr="00C90971" w:rsidRDefault="009A2742" w:rsidP="000A19F8">
      <w:pPr>
        <w:ind w:left="180" w:firstLine="284"/>
        <w:jc w:val="both"/>
        <w:rPr>
          <w:lang w:eastAsia="ru-RU"/>
        </w:rPr>
      </w:pPr>
      <w:r w:rsidRPr="00C90971">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9A2742" w:rsidRPr="00C90971" w:rsidRDefault="009A2742" w:rsidP="000A19F8">
      <w:pPr>
        <w:ind w:left="180" w:firstLine="284"/>
        <w:jc w:val="both"/>
      </w:pPr>
      <w:r w:rsidRPr="00C90971">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9A2742" w:rsidRPr="00C90971" w:rsidRDefault="009A2742" w:rsidP="000A19F8">
      <w:pPr>
        <w:ind w:left="180" w:firstLine="284"/>
        <w:jc w:val="both"/>
      </w:pPr>
      <w:r w:rsidRPr="00C90971">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9A2742" w:rsidRPr="00C90971" w:rsidRDefault="009A2742" w:rsidP="000A19F8">
      <w:pPr>
        <w:tabs>
          <w:tab w:val="left" w:pos="1560"/>
        </w:tabs>
        <w:ind w:left="180" w:firstLine="284"/>
        <w:jc w:val="both"/>
      </w:pPr>
      <w:r w:rsidRPr="00C90971">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9A2742" w:rsidRPr="00C90971" w:rsidRDefault="009A2742" w:rsidP="000A19F8">
      <w:pPr>
        <w:tabs>
          <w:tab w:val="left" w:pos="1560"/>
        </w:tabs>
        <w:ind w:left="180" w:firstLine="284"/>
        <w:jc w:val="both"/>
      </w:pPr>
      <w:r w:rsidRPr="00C90971">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9A2742" w:rsidRPr="00C90971" w:rsidRDefault="009A2742" w:rsidP="000A19F8">
      <w:pPr>
        <w:ind w:left="180" w:firstLine="284"/>
        <w:jc w:val="both"/>
      </w:pPr>
    </w:p>
    <w:p w:rsidR="009A2742" w:rsidRDefault="009A2742" w:rsidP="00A55EE0">
      <w:pPr>
        <w:pStyle w:val="1"/>
        <w:spacing w:before="0" w:after="0"/>
        <w:ind w:left="180" w:firstLine="284"/>
        <w:rPr>
          <w:rFonts w:ascii="Times New Roman" w:eastAsia="SimSun" w:hAnsi="Times New Roman" w:cs="Times New Roman"/>
          <w:spacing w:val="-10"/>
          <w:kern w:val="28"/>
          <w:sz w:val="28"/>
          <w:szCs w:val="28"/>
        </w:rPr>
      </w:pPr>
    </w:p>
    <w:p w:rsidR="00A55EE0" w:rsidRPr="00A55EE0" w:rsidRDefault="00A55EE0" w:rsidP="00A55EE0"/>
    <w:p w:rsidR="00A55EE0" w:rsidRPr="00A55EE0" w:rsidRDefault="00A55EE0" w:rsidP="00A55EE0">
      <w:pPr>
        <w:pStyle w:val="1"/>
        <w:spacing w:before="0" w:after="0"/>
        <w:ind w:left="180" w:firstLine="284"/>
        <w:jc w:val="center"/>
        <w:rPr>
          <w:rFonts w:ascii="Times New Roman" w:eastAsia="SimSun" w:hAnsi="Times New Roman" w:cs="Times New Roman"/>
          <w:spacing w:val="-10"/>
          <w:kern w:val="28"/>
          <w:sz w:val="28"/>
          <w:szCs w:val="28"/>
        </w:rPr>
      </w:pPr>
      <w:r w:rsidRPr="00A55EE0">
        <w:rPr>
          <w:rFonts w:ascii="Times New Roman" w:eastAsia="SimSun" w:hAnsi="Times New Roman" w:cs="Times New Roman"/>
          <w:spacing w:val="-10"/>
          <w:kern w:val="28"/>
          <w:sz w:val="28"/>
          <w:szCs w:val="28"/>
        </w:rPr>
        <w:lastRenderedPageBreak/>
        <w:t>13. Предоставление национального режима при осуществлении закупок</w:t>
      </w:r>
    </w:p>
    <w:p w:rsidR="00A55EE0" w:rsidRPr="00A55EE0" w:rsidRDefault="00A55EE0" w:rsidP="00A55EE0">
      <w:pPr>
        <w:pStyle w:val="Default"/>
        <w:ind w:left="180" w:firstLine="709"/>
        <w:jc w:val="both"/>
        <w:rPr>
          <w:color w:val="auto"/>
        </w:rPr>
      </w:pPr>
    </w:p>
    <w:p w:rsidR="00A55EE0" w:rsidRPr="00A55EE0" w:rsidRDefault="00A55EE0" w:rsidP="00A55EE0">
      <w:pPr>
        <w:pStyle w:val="Default"/>
        <w:ind w:left="180" w:firstLine="709"/>
        <w:jc w:val="both"/>
        <w:rPr>
          <w:color w:val="auto"/>
        </w:rPr>
      </w:pPr>
      <w:r w:rsidRPr="00A55EE0">
        <w:rPr>
          <w:color w:val="auto"/>
        </w:rPr>
        <w:t>13.1.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N 223-ФЗ. Если иное не предусмотрено мерами, принятыми Правительством Российской Федерации в соответствии с пунктом 1 части 2 статьи 3.1-4 Федерального закона от 18 июля 2011 г. N 223-ФЗ, положения статьи 3.1-4 Федерального закона от 18 июля 2011 г. N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A55EE0" w:rsidRPr="00A55EE0" w:rsidRDefault="00A55EE0" w:rsidP="00A55EE0">
      <w:pPr>
        <w:pStyle w:val="Default"/>
        <w:ind w:left="180" w:firstLine="709"/>
        <w:jc w:val="both"/>
        <w:rPr>
          <w:color w:val="auto"/>
        </w:rPr>
      </w:pPr>
      <w:r w:rsidRPr="00A55EE0">
        <w:rPr>
          <w:color w:val="auto"/>
        </w:rPr>
        <w:t>13.2. При осуществлении закупки товара:</w:t>
      </w:r>
    </w:p>
    <w:p w:rsidR="00A55EE0" w:rsidRPr="00A55EE0" w:rsidRDefault="00A55EE0" w:rsidP="00A55EE0">
      <w:pPr>
        <w:pStyle w:val="Default"/>
        <w:ind w:left="180" w:firstLine="709"/>
        <w:jc w:val="both"/>
        <w:rPr>
          <w:color w:val="auto"/>
        </w:rPr>
      </w:pPr>
      <w:r w:rsidRPr="00A55EE0">
        <w:rPr>
          <w:color w:val="auto"/>
        </w:rPr>
        <w:t>13.2.1. Если Правительством Российской Федерации установлен предусмотренный подпунктом "а" пункта 1 части 2 статьи 3.1-4 Федерального закона от 18 июля 2011 г. N 223-ФЗзапрет закупок товара, не допускаются:</w:t>
      </w:r>
    </w:p>
    <w:p w:rsidR="00A55EE0" w:rsidRPr="00A55EE0" w:rsidRDefault="00A55EE0" w:rsidP="00A55EE0">
      <w:pPr>
        <w:pStyle w:val="Default"/>
        <w:ind w:left="180" w:firstLine="709"/>
        <w:jc w:val="both"/>
        <w:rPr>
          <w:color w:val="auto"/>
        </w:rPr>
      </w:pPr>
      <w:r w:rsidRPr="00A55EE0">
        <w:rPr>
          <w:color w:val="auto"/>
        </w:rPr>
        <w:t>а) заключение договора на поставку такого товара;</w:t>
      </w:r>
    </w:p>
    <w:p w:rsidR="00A55EE0" w:rsidRPr="00A55EE0" w:rsidRDefault="00A55EE0" w:rsidP="00A55EE0">
      <w:pPr>
        <w:pStyle w:val="Default"/>
        <w:ind w:left="180" w:firstLine="709"/>
        <w:jc w:val="both"/>
        <w:rPr>
          <w:color w:val="auto"/>
        </w:rPr>
      </w:pPr>
      <w:r w:rsidRPr="00A55EE0">
        <w:rPr>
          <w:color w:val="auto"/>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55EE0" w:rsidRPr="00A55EE0" w:rsidRDefault="00A55EE0" w:rsidP="00A55EE0">
      <w:pPr>
        <w:pStyle w:val="Default"/>
        <w:ind w:left="180" w:firstLine="709"/>
        <w:jc w:val="both"/>
        <w:rPr>
          <w:color w:val="auto"/>
        </w:rPr>
      </w:pPr>
      <w:r w:rsidRPr="00A55EE0">
        <w:rPr>
          <w:color w:val="auto"/>
        </w:rPr>
        <w:t>13.2.2. Если Правительством Российской Федерации установлено предусмотренное подпунктом "б" пункта 1 части 2  статьи 3.1-4 Федерального закона от 18 июля 2011 г. N 223-ФЗ ограничение закупок товара, не допускаются:</w:t>
      </w:r>
    </w:p>
    <w:p w:rsidR="00A55EE0" w:rsidRPr="00A55EE0" w:rsidRDefault="00A55EE0" w:rsidP="00A55EE0">
      <w:pPr>
        <w:pStyle w:val="Default"/>
        <w:ind w:left="180" w:firstLine="709"/>
        <w:jc w:val="both"/>
        <w:rPr>
          <w:color w:val="auto"/>
        </w:rPr>
      </w:pPr>
      <w:r w:rsidRPr="00A55EE0">
        <w:rPr>
          <w:color w:val="auto"/>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A55EE0" w:rsidRPr="00A55EE0" w:rsidRDefault="00A55EE0" w:rsidP="00A55EE0">
      <w:pPr>
        <w:pStyle w:val="Default"/>
        <w:ind w:left="180" w:firstLine="709"/>
        <w:jc w:val="both"/>
        <w:rPr>
          <w:color w:val="auto"/>
        </w:rPr>
      </w:pPr>
      <w:r w:rsidRPr="00A55EE0">
        <w:rPr>
          <w:color w:val="auto"/>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55EE0" w:rsidRPr="00A55EE0" w:rsidRDefault="00A55EE0" w:rsidP="00A55EE0">
      <w:pPr>
        <w:pStyle w:val="Default"/>
        <w:ind w:left="180" w:firstLine="709"/>
        <w:jc w:val="both"/>
        <w:rPr>
          <w:color w:val="auto"/>
        </w:rPr>
      </w:pPr>
      <w:r w:rsidRPr="00A55EE0">
        <w:rPr>
          <w:color w:val="auto"/>
        </w:rPr>
        <w:t>13.2.3. Если Правительством Российской Федерации установлено предусмотренное подпунктом "в" пункта 1 части 2  статьи 3.1-4 Федерального закона от 18 июля 2011 г. N 223-ФЗпреимущество в отношении товара российского происхождения:</w:t>
      </w:r>
    </w:p>
    <w:p w:rsidR="00A55EE0" w:rsidRPr="00A55EE0" w:rsidRDefault="00A55EE0" w:rsidP="00A55EE0">
      <w:pPr>
        <w:pStyle w:val="Default"/>
        <w:ind w:left="180" w:firstLine="709"/>
        <w:jc w:val="both"/>
        <w:rPr>
          <w:color w:val="auto"/>
        </w:rPr>
      </w:pPr>
      <w:r w:rsidRPr="00A55EE0">
        <w:rPr>
          <w:color w:val="auto"/>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A55EE0" w:rsidRPr="00A55EE0" w:rsidRDefault="00A55EE0" w:rsidP="00A55EE0">
      <w:pPr>
        <w:pStyle w:val="Default"/>
        <w:ind w:left="180" w:firstLine="709"/>
        <w:jc w:val="both"/>
        <w:rPr>
          <w:color w:val="auto"/>
        </w:rPr>
      </w:pPr>
      <w:r w:rsidRPr="00A55EE0">
        <w:rPr>
          <w:color w:val="auto"/>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A55EE0" w:rsidRPr="00A55EE0" w:rsidRDefault="00A55EE0" w:rsidP="00A55EE0">
      <w:pPr>
        <w:pStyle w:val="Default"/>
        <w:ind w:left="180" w:firstLine="709"/>
        <w:jc w:val="both"/>
        <w:rPr>
          <w:color w:val="auto"/>
        </w:rPr>
      </w:pPr>
      <w:r w:rsidRPr="00A55EE0">
        <w:rPr>
          <w:color w:val="auto"/>
        </w:rPr>
        <w:lastRenderedPageBreak/>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55EE0" w:rsidRPr="00A55EE0" w:rsidRDefault="00A55EE0" w:rsidP="00A55EE0">
      <w:pPr>
        <w:pStyle w:val="Default"/>
        <w:ind w:left="180" w:firstLine="709"/>
        <w:jc w:val="both"/>
        <w:rPr>
          <w:color w:val="auto"/>
        </w:rPr>
      </w:pPr>
      <w:r w:rsidRPr="00A55EE0">
        <w:rPr>
          <w:color w:val="auto"/>
        </w:rPr>
        <w:t>13.3.  При осуществлении закупки работы, услуги:</w:t>
      </w:r>
    </w:p>
    <w:p w:rsidR="00A55EE0" w:rsidRPr="00A55EE0" w:rsidRDefault="00A55EE0" w:rsidP="00A55EE0">
      <w:pPr>
        <w:pStyle w:val="Default"/>
        <w:ind w:left="180" w:firstLine="709"/>
        <w:jc w:val="both"/>
        <w:rPr>
          <w:color w:val="auto"/>
        </w:rPr>
      </w:pPr>
      <w:r w:rsidRPr="00A55EE0">
        <w:rPr>
          <w:color w:val="auto"/>
        </w:rPr>
        <w:t>13.3.1. Если Правительством Российской Федерации установлен предусмотренный подпунктом "а" пункта 1 части 2  статьи 3.1-4 Федерального закона от 18 июля 2011 г. N 223-ФЗзапрет закупки таких работы, услуги, соответственно выполняемой, оказываемой иностранным лицом, не допускаются:</w:t>
      </w:r>
    </w:p>
    <w:p w:rsidR="00A55EE0" w:rsidRPr="00A55EE0" w:rsidRDefault="00A55EE0" w:rsidP="00A55EE0">
      <w:pPr>
        <w:pStyle w:val="Default"/>
        <w:ind w:left="180" w:firstLine="709"/>
        <w:jc w:val="both"/>
        <w:rPr>
          <w:color w:val="auto"/>
        </w:rPr>
      </w:pPr>
      <w:r w:rsidRPr="00A55EE0">
        <w:rPr>
          <w:color w:val="auto"/>
        </w:rPr>
        <w:t>а) заключение договора на выполнение такой работы, оказание такой услуги с подрядчиком (исполнителем), являющимся иностранным лицом;</w:t>
      </w:r>
    </w:p>
    <w:p w:rsidR="00A55EE0" w:rsidRPr="00A55EE0" w:rsidRDefault="00A55EE0" w:rsidP="00A55EE0">
      <w:pPr>
        <w:pStyle w:val="Default"/>
        <w:ind w:left="180" w:firstLine="709"/>
        <w:jc w:val="both"/>
        <w:rPr>
          <w:color w:val="auto"/>
        </w:rPr>
      </w:pPr>
      <w:r w:rsidRPr="00A55EE0">
        <w:rPr>
          <w:color w:val="auto"/>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A55EE0" w:rsidRPr="00A55EE0" w:rsidRDefault="00A55EE0" w:rsidP="00A55EE0">
      <w:pPr>
        <w:pStyle w:val="Default"/>
        <w:ind w:left="180" w:firstLine="709"/>
        <w:jc w:val="both"/>
        <w:rPr>
          <w:color w:val="auto"/>
        </w:rPr>
      </w:pPr>
      <w:r w:rsidRPr="00A55EE0">
        <w:rPr>
          <w:color w:val="auto"/>
        </w:rPr>
        <w:t>13.3.2. Если Правительством Российской Федерации установлено предусмотренное подпунктом "б" пункта 1 части 2  статьи 3.1-4 Федерального закона от 18 июля 2011 г. N 223-ФЗ ограничение закупки таких работы, услуги, соответственно выполняемой, оказываемой иностранным лицом, не допускаются:</w:t>
      </w:r>
    </w:p>
    <w:p w:rsidR="00A55EE0" w:rsidRPr="00A55EE0" w:rsidRDefault="00A55EE0" w:rsidP="00A55EE0">
      <w:pPr>
        <w:pStyle w:val="Default"/>
        <w:ind w:left="180" w:firstLine="709"/>
        <w:jc w:val="both"/>
        <w:rPr>
          <w:color w:val="auto"/>
        </w:rPr>
      </w:pPr>
      <w:r w:rsidRPr="00A55EE0">
        <w:rPr>
          <w:color w:val="auto"/>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A55EE0" w:rsidRPr="00A55EE0" w:rsidRDefault="00A55EE0" w:rsidP="00A55EE0">
      <w:pPr>
        <w:pStyle w:val="Default"/>
        <w:ind w:left="180" w:firstLine="709"/>
        <w:jc w:val="both"/>
        <w:rPr>
          <w:color w:val="auto"/>
        </w:rPr>
      </w:pPr>
      <w:r w:rsidRPr="00A55EE0">
        <w:rPr>
          <w:color w:val="auto"/>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A55EE0" w:rsidRPr="00A55EE0" w:rsidRDefault="00A55EE0" w:rsidP="00A55EE0">
      <w:pPr>
        <w:pStyle w:val="Default"/>
        <w:ind w:left="180" w:firstLine="709"/>
        <w:jc w:val="both"/>
        <w:rPr>
          <w:color w:val="auto"/>
        </w:rPr>
      </w:pPr>
      <w:r w:rsidRPr="00A55EE0">
        <w:rPr>
          <w:color w:val="auto"/>
        </w:rPr>
        <w:t>13.3.3. Если Правительством Российской Федерации установлено предусмотренное подпунктом "в" пункта 1 части 2  статьи 3.1-4 Федерального закона от 18 июля 2011 г. N 223-ФЗ преимущество в отношении таких работы, услуги, соответственно выполняемой, оказываемой российским лицом:</w:t>
      </w:r>
    </w:p>
    <w:p w:rsidR="00A55EE0" w:rsidRPr="00A55EE0" w:rsidRDefault="00A55EE0" w:rsidP="00A55EE0">
      <w:pPr>
        <w:pStyle w:val="Default"/>
        <w:ind w:left="180" w:firstLine="709"/>
        <w:jc w:val="both"/>
        <w:rPr>
          <w:color w:val="auto"/>
        </w:rPr>
      </w:pPr>
      <w:r w:rsidRPr="00A55EE0">
        <w:rPr>
          <w:color w:val="auto"/>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№223-ФЗ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A55EE0" w:rsidRPr="00A55EE0" w:rsidRDefault="00A55EE0" w:rsidP="00A55EE0">
      <w:pPr>
        <w:pStyle w:val="Default"/>
        <w:ind w:left="180" w:firstLine="709"/>
        <w:jc w:val="both"/>
        <w:rPr>
          <w:color w:val="auto"/>
        </w:rPr>
      </w:pPr>
      <w:r w:rsidRPr="00A55EE0">
        <w:rPr>
          <w:color w:val="auto"/>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9A2742" w:rsidRPr="00C90971" w:rsidRDefault="00A55EE0" w:rsidP="00A55EE0">
      <w:pPr>
        <w:pStyle w:val="Default"/>
        <w:ind w:left="180" w:firstLine="709"/>
        <w:jc w:val="both"/>
        <w:rPr>
          <w:color w:val="auto"/>
        </w:rPr>
      </w:pPr>
      <w:r w:rsidRPr="00A55EE0">
        <w:rPr>
          <w:color w:val="auto"/>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9A2742" w:rsidRPr="00C90971" w:rsidRDefault="009A2742" w:rsidP="00181AAF">
      <w:pPr>
        <w:pStyle w:val="1"/>
        <w:spacing w:before="0" w:after="0"/>
        <w:ind w:left="180" w:firstLine="284"/>
        <w:jc w:val="center"/>
        <w:rPr>
          <w:rFonts w:ascii="Times New Roman" w:eastAsia="SimSun" w:hAnsi="Times New Roman" w:cs="Times New Roman"/>
          <w:spacing w:val="-10"/>
          <w:kern w:val="28"/>
          <w:sz w:val="28"/>
          <w:szCs w:val="28"/>
        </w:rPr>
      </w:pPr>
      <w:bookmarkStart w:id="114" w:name="_Toc514399872"/>
      <w:r w:rsidRPr="00C90971">
        <w:rPr>
          <w:rFonts w:ascii="Times New Roman" w:eastAsia="SimSun" w:hAnsi="Times New Roman" w:cs="Times New Roman"/>
          <w:spacing w:val="-10"/>
          <w:kern w:val="28"/>
          <w:sz w:val="28"/>
          <w:szCs w:val="28"/>
        </w:rPr>
        <w:t>14. Обжалование действия (бездействие) Заказчика</w:t>
      </w:r>
      <w:bookmarkEnd w:id="114"/>
    </w:p>
    <w:p w:rsidR="009A2742" w:rsidRPr="00C90971" w:rsidRDefault="009A2742" w:rsidP="008B5F60">
      <w:pPr>
        <w:pStyle w:val="aff8"/>
        <w:ind w:left="180" w:firstLine="284"/>
        <w:jc w:val="both"/>
        <w:rPr>
          <w:sz w:val="24"/>
          <w:szCs w:val="24"/>
        </w:rPr>
      </w:pPr>
      <w:r w:rsidRPr="00C90971">
        <w:rPr>
          <w:sz w:val="24"/>
          <w:szCs w:val="24"/>
        </w:rPr>
        <w:t xml:space="preserve">14.1.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пунктами 1, 4 - 6 части 10  статьи 3 Закона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статьей 5.1 Закона 223-ФЗ. </w:t>
      </w:r>
      <w:r w:rsidR="00A55EE0" w:rsidRPr="00A55EE0">
        <w:rPr>
          <w:sz w:val="24"/>
          <w:szCs w:val="24"/>
        </w:rPr>
        <w:t xml:space="preserve">Исполнительные органы </w:t>
      </w:r>
      <w:r w:rsidRPr="00C90971">
        <w:rPr>
          <w:sz w:val="24"/>
          <w:szCs w:val="24"/>
        </w:rPr>
        <w:t xml:space="preserve">субъектов Российской Федерации или </w:t>
      </w:r>
      <w:r w:rsidRPr="00C90971">
        <w:rPr>
          <w:sz w:val="24"/>
          <w:szCs w:val="24"/>
        </w:rPr>
        <w:lastRenderedPageBreak/>
        <w:t xml:space="preserve">созданные ими организации в случаях, предусмотренных пунктами 1, 4 - 6 части 10 статьи 3 Закона 223-ФЗ, вправе обжаловать в судебном порядке действия (бездействие) заказчиков, в отношении которых </w:t>
      </w:r>
      <w:r w:rsidR="00A55EE0">
        <w:rPr>
          <w:sz w:val="24"/>
          <w:szCs w:val="24"/>
        </w:rPr>
        <w:t>и</w:t>
      </w:r>
      <w:r w:rsidR="00A55EE0" w:rsidRPr="00A55EE0">
        <w:rPr>
          <w:sz w:val="24"/>
          <w:szCs w:val="24"/>
        </w:rPr>
        <w:t xml:space="preserve">сполнительные органы </w:t>
      </w:r>
      <w:r w:rsidRPr="00C90971">
        <w:rPr>
          <w:sz w:val="24"/>
          <w:szCs w:val="24"/>
        </w:rPr>
        <w:t xml:space="preserve">субъектов Российской Федерации или созданные ими организации проводят мониторинг соответствия или оценку соответствия, предусмотренные статьей 5.1 Закона 223-ФЗ. </w:t>
      </w:r>
    </w:p>
    <w:p w:rsidR="009A2742" w:rsidRPr="00C90971" w:rsidRDefault="009A2742" w:rsidP="008B5F60">
      <w:pPr>
        <w:pStyle w:val="aff8"/>
        <w:ind w:left="180" w:firstLine="284"/>
        <w:jc w:val="both"/>
        <w:rPr>
          <w:sz w:val="24"/>
          <w:szCs w:val="24"/>
        </w:rPr>
      </w:pPr>
      <w:bookmarkStart w:id="115" w:name="_Hlk67803631"/>
      <w:r w:rsidRPr="00C90971">
        <w:rPr>
          <w:sz w:val="24"/>
          <w:szCs w:val="24"/>
        </w:rPr>
        <w:t>141.2.</w:t>
      </w:r>
      <w:bookmarkEnd w:id="115"/>
      <w:r w:rsidRPr="00C90971">
        <w:rPr>
          <w:sz w:val="24"/>
          <w:szCs w:val="24"/>
        </w:rPr>
        <w:t xml:space="preserve"> Любой участник закупки вправе обжаловать в антимонопольном органе в порядке, установленном статьей 18.1 Федерального закона от 26 июля 2006 года № 135-ФЗ "О защите конкуренции", с учетом особенностей, установленных статьей 3 Закона 223-ФЗ, действия (бездействие) Заказчика, Комиссии по осуществлению закупок, оператора ЭТП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 </w:t>
      </w:r>
    </w:p>
    <w:p w:rsidR="009A2742" w:rsidRPr="00C90971" w:rsidRDefault="009A2742" w:rsidP="008B5F60">
      <w:pPr>
        <w:pStyle w:val="aff8"/>
        <w:ind w:left="180" w:firstLine="284"/>
        <w:jc w:val="both"/>
        <w:rPr>
          <w:sz w:val="24"/>
          <w:szCs w:val="24"/>
        </w:rPr>
      </w:pPr>
      <w:r w:rsidRPr="00C90971">
        <w:rPr>
          <w:sz w:val="24"/>
          <w:szCs w:val="24"/>
        </w:rPr>
        <w:t>14.2.1. осуществление Заказчиком закупки с нарушением требований Закона 223-ФЗ и (или) порядка подготовки и (или) осуществления закупки, содержащегося в утвержденном и размещенном в ЕИС Положении о закупке такого Заказчика;</w:t>
      </w:r>
    </w:p>
    <w:p w:rsidR="009A2742" w:rsidRPr="00C90971" w:rsidRDefault="009A2742" w:rsidP="008B5F60">
      <w:pPr>
        <w:pStyle w:val="aff8"/>
        <w:ind w:left="180" w:firstLine="284"/>
        <w:jc w:val="both"/>
        <w:rPr>
          <w:sz w:val="24"/>
          <w:szCs w:val="24"/>
        </w:rPr>
      </w:pPr>
      <w:r w:rsidRPr="00C90971">
        <w:rPr>
          <w:sz w:val="24"/>
          <w:szCs w:val="24"/>
        </w:rPr>
        <w:t>14.2.2. нарушение оператором ЭТП при осуществлении закупки товаров, работ, услуг требований, установленных Законом 223-ФЗ;</w:t>
      </w:r>
    </w:p>
    <w:p w:rsidR="009A2742" w:rsidRPr="00C90971" w:rsidRDefault="009A2742" w:rsidP="008B5F60">
      <w:pPr>
        <w:pStyle w:val="aff8"/>
        <w:ind w:left="180" w:firstLine="284"/>
        <w:jc w:val="both"/>
        <w:rPr>
          <w:sz w:val="24"/>
          <w:szCs w:val="24"/>
        </w:rPr>
      </w:pPr>
      <w:r w:rsidRPr="00C90971">
        <w:rPr>
          <w:sz w:val="24"/>
          <w:szCs w:val="24"/>
        </w:rPr>
        <w:t>14.2.3. неразмещение в ЕИС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Законом 223-ФЗ размещению в ЕИС, или нарушение сроков такого размещения;</w:t>
      </w:r>
    </w:p>
    <w:p w:rsidR="009A2742" w:rsidRPr="00C90971" w:rsidRDefault="009A2742" w:rsidP="008B5F60">
      <w:pPr>
        <w:pStyle w:val="aff8"/>
        <w:ind w:left="180" w:firstLine="284"/>
        <w:jc w:val="both"/>
        <w:rPr>
          <w:sz w:val="24"/>
          <w:szCs w:val="24"/>
        </w:rPr>
      </w:pPr>
      <w:r w:rsidRPr="00C90971">
        <w:rPr>
          <w:sz w:val="24"/>
          <w:szCs w:val="24"/>
        </w:rPr>
        <w:t>14.2.4. предъявление к участникам закупки требований, не предусмотренных документацией о конкурентной закупке;</w:t>
      </w:r>
    </w:p>
    <w:p w:rsidR="009A2742" w:rsidRPr="00C90971" w:rsidRDefault="009A2742" w:rsidP="008B5F60">
      <w:pPr>
        <w:pStyle w:val="aff8"/>
        <w:ind w:left="180" w:firstLine="284"/>
        <w:jc w:val="both"/>
        <w:rPr>
          <w:sz w:val="24"/>
          <w:szCs w:val="24"/>
        </w:rPr>
      </w:pPr>
      <w:r w:rsidRPr="00C90971">
        <w:rPr>
          <w:sz w:val="24"/>
          <w:szCs w:val="24"/>
        </w:rPr>
        <w:t>14.2.5. осуществление заказчиками закупки товаров, работ, услуг в отсутствие утвержденного и размещенного в ЕИС Положения о закупке и без применения положений Федерального закона от 05.04.2013г. № 44-ФЗ «О контрактной системе в сфере закупок товаров, работ, услуг для обеспечения государственных и муниципальных нужд», предусмотренных ч.8.1 ст.3, ч.5 ст.8 Закона 223-ФЗ, включая нарушение порядка применения указанных положений;</w:t>
      </w:r>
    </w:p>
    <w:p w:rsidR="009A2742" w:rsidRPr="00C90971" w:rsidRDefault="009A2742" w:rsidP="008B5F60">
      <w:pPr>
        <w:pStyle w:val="aff8"/>
        <w:ind w:left="180" w:firstLine="284"/>
        <w:jc w:val="both"/>
        <w:rPr>
          <w:sz w:val="24"/>
          <w:szCs w:val="24"/>
        </w:rPr>
      </w:pPr>
      <w:r w:rsidRPr="00C90971">
        <w:rPr>
          <w:sz w:val="24"/>
          <w:szCs w:val="24"/>
        </w:rPr>
        <w:t>14.2.6. неразмещение в ЕИС информации или размещение недостоверной информации о годовом объеме закупки, которую заказчики обязаны осуществить у субъектов малого и среднего предпринимательства.</w:t>
      </w:r>
    </w:p>
    <w:p w:rsidR="009A2742" w:rsidRPr="00C90971" w:rsidRDefault="009A2742" w:rsidP="008B5F60">
      <w:pPr>
        <w:pStyle w:val="aff8"/>
        <w:ind w:left="180" w:firstLine="284"/>
        <w:jc w:val="both"/>
        <w:rPr>
          <w:sz w:val="24"/>
          <w:szCs w:val="24"/>
        </w:rPr>
      </w:pPr>
      <w:r w:rsidRPr="00C90971">
        <w:rPr>
          <w:sz w:val="24"/>
          <w:szCs w:val="24"/>
        </w:rPr>
        <w:t>14.3. В случае, если обжалуемые действия (бездействие) совершены Заказчиком, Комиссией по осуществлению закупок, оператором ЭТП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9A2742" w:rsidRPr="00C90971" w:rsidRDefault="009A2742" w:rsidP="008B5F60">
      <w:pPr>
        <w:pStyle w:val="aff8"/>
        <w:ind w:left="180" w:firstLine="284"/>
        <w:jc w:val="both"/>
        <w:rPr>
          <w:sz w:val="24"/>
          <w:szCs w:val="24"/>
        </w:rPr>
      </w:pPr>
      <w:r w:rsidRPr="00C90971">
        <w:rPr>
          <w:sz w:val="24"/>
          <w:szCs w:val="24"/>
        </w:rPr>
        <w:t>14.4. В антимонопольном органе в порядке, установленном статьей 18.1 Федерального закона от 26 июля 2006 года № 135-ФЗ "О защите конкуренции", в случаях, определенных пунктами 1, 4 - 6 части 10 статьи 3 Закона 223-ФЗ, а также с учетом особенностей, установленных указанной статьей, могут быть обжалованы:</w:t>
      </w:r>
    </w:p>
    <w:p w:rsidR="009A2742" w:rsidRPr="00C90971" w:rsidRDefault="009A2742" w:rsidP="008B5F60">
      <w:pPr>
        <w:pStyle w:val="aff8"/>
        <w:ind w:left="180" w:firstLine="284"/>
        <w:jc w:val="both"/>
        <w:rPr>
          <w:sz w:val="24"/>
          <w:szCs w:val="24"/>
        </w:rPr>
      </w:pPr>
      <w:r w:rsidRPr="00C90971">
        <w:rPr>
          <w:sz w:val="24"/>
          <w:szCs w:val="24"/>
        </w:rPr>
        <w:t>14.4.1.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статьей 5.1 Закона 223-ФЗ, при закупке товаров, работ, услуг в случае, если такие действия (бездействие) нарушают права и законные интересы субъектов малого и среднего предпринимательства;</w:t>
      </w:r>
    </w:p>
    <w:p w:rsidR="009A2742" w:rsidRPr="00C90971" w:rsidRDefault="009A2742" w:rsidP="008B5F60">
      <w:pPr>
        <w:pStyle w:val="aff8"/>
        <w:ind w:left="180" w:firstLine="284"/>
        <w:jc w:val="both"/>
        <w:rPr>
          <w:sz w:val="24"/>
          <w:szCs w:val="24"/>
        </w:rPr>
      </w:pPr>
      <w:r w:rsidRPr="00C90971">
        <w:rPr>
          <w:sz w:val="24"/>
          <w:szCs w:val="24"/>
        </w:rPr>
        <w:t xml:space="preserve">14.4.2. </w:t>
      </w:r>
      <w:r w:rsidR="00A55EE0">
        <w:rPr>
          <w:sz w:val="24"/>
          <w:szCs w:val="24"/>
        </w:rPr>
        <w:t>и</w:t>
      </w:r>
      <w:r w:rsidR="00A55EE0" w:rsidRPr="00A55EE0">
        <w:rPr>
          <w:sz w:val="24"/>
          <w:szCs w:val="24"/>
        </w:rPr>
        <w:t>сполнительны</w:t>
      </w:r>
      <w:r w:rsidR="00A55EE0">
        <w:rPr>
          <w:sz w:val="24"/>
          <w:szCs w:val="24"/>
        </w:rPr>
        <w:t>ми</w:t>
      </w:r>
      <w:r w:rsidR="00A55EE0" w:rsidRPr="00A55EE0">
        <w:rPr>
          <w:sz w:val="24"/>
          <w:szCs w:val="24"/>
        </w:rPr>
        <w:t xml:space="preserve"> орган</w:t>
      </w:r>
      <w:r w:rsidR="00A55EE0">
        <w:rPr>
          <w:sz w:val="24"/>
          <w:szCs w:val="24"/>
        </w:rPr>
        <w:t>ами</w:t>
      </w:r>
      <w:r w:rsidR="00A55EE0" w:rsidRPr="00A55EE0">
        <w:rPr>
          <w:sz w:val="24"/>
          <w:szCs w:val="24"/>
        </w:rPr>
        <w:t xml:space="preserve"> </w:t>
      </w:r>
      <w:r w:rsidRPr="00C90971">
        <w:rPr>
          <w:sz w:val="24"/>
          <w:szCs w:val="24"/>
        </w:rPr>
        <w:t xml:space="preserve">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статьей 5.1 Закона 223-ФЗ, при закупке товаров, работ, услуг в случае, если такие действия </w:t>
      </w:r>
      <w:r w:rsidRPr="00C90971">
        <w:rPr>
          <w:sz w:val="24"/>
          <w:szCs w:val="24"/>
        </w:rPr>
        <w:lastRenderedPageBreak/>
        <w:t>(бездействие) нарушают права и законные интересы субъектов малого и среднего предпринимательства.</w:t>
      </w:r>
    </w:p>
    <w:p w:rsidR="009A2742" w:rsidRPr="00C90971" w:rsidRDefault="009A2742" w:rsidP="008B5F60">
      <w:pPr>
        <w:pStyle w:val="aff8"/>
        <w:ind w:left="180" w:firstLine="284"/>
        <w:jc w:val="both"/>
        <w:rPr>
          <w:sz w:val="24"/>
          <w:szCs w:val="24"/>
        </w:rPr>
      </w:pPr>
      <w:r w:rsidRPr="00C90971">
        <w:rPr>
          <w:sz w:val="24"/>
          <w:szCs w:val="24"/>
        </w:rPr>
        <w:t>14.5. Рассмотрение жалобы антимонопольным органом должно ограничиваться только доводами, составляющими предмет обжалования.</w:t>
      </w:r>
    </w:p>
    <w:p w:rsidR="009A2742" w:rsidRPr="00C90971" w:rsidRDefault="009A2742" w:rsidP="008B5F60">
      <w:pPr>
        <w:pStyle w:val="aff8"/>
        <w:ind w:left="180" w:firstLine="284"/>
        <w:jc w:val="both"/>
        <w:rPr>
          <w:sz w:val="24"/>
          <w:szCs w:val="24"/>
        </w:rPr>
      </w:pPr>
    </w:p>
    <w:p w:rsidR="009A2742" w:rsidRPr="00C90971" w:rsidRDefault="009A2742" w:rsidP="00181AAF">
      <w:pPr>
        <w:pStyle w:val="1"/>
        <w:spacing w:before="0" w:after="0"/>
        <w:ind w:left="180" w:firstLine="284"/>
        <w:jc w:val="center"/>
        <w:rPr>
          <w:rFonts w:ascii="Times New Roman" w:eastAsia="SimSun" w:hAnsi="Times New Roman" w:cs="Times New Roman"/>
          <w:spacing w:val="-10"/>
          <w:kern w:val="28"/>
          <w:sz w:val="28"/>
          <w:szCs w:val="28"/>
        </w:rPr>
      </w:pPr>
      <w:bookmarkStart w:id="116" w:name="_Toc514399873"/>
      <w:r w:rsidRPr="00C90971">
        <w:rPr>
          <w:rFonts w:ascii="Times New Roman" w:eastAsia="SimSun" w:hAnsi="Times New Roman" w:cs="Times New Roman"/>
          <w:spacing w:val="-10"/>
          <w:kern w:val="28"/>
          <w:sz w:val="28"/>
          <w:szCs w:val="28"/>
        </w:rPr>
        <w:t>15. Ответственность за нарушение требований законодательства Российской Федерации и иных нормативных правовых актов Российской Федерации</w:t>
      </w:r>
      <w:bookmarkEnd w:id="116"/>
    </w:p>
    <w:p w:rsidR="009A2742" w:rsidRPr="00C90971" w:rsidRDefault="009A2742" w:rsidP="008B5F60">
      <w:pPr>
        <w:suppressAutoHyphens/>
        <w:spacing w:line="276" w:lineRule="auto"/>
        <w:ind w:firstLine="709"/>
        <w:jc w:val="both"/>
        <w:rPr>
          <w:lang w:eastAsia="en-US"/>
        </w:rPr>
      </w:pPr>
      <w:r w:rsidRPr="00C90971">
        <w:rPr>
          <w:lang w:eastAsia="en-US"/>
        </w:rPr>
        <w:t xml:space="preserve">15.1. За нарушение требований Федерального закона от 18.07.2011г. № 223-ФЗ «О закупках товаров, работ, услуг отдельными видами юридических лиц» и иных принятых </w:t>
      </w:r>
      <w:r w:rsidRPr="00C90971">
        <w:rPr>
          <w:lang w:eastAsia="en-US"/>
        </w:rPr>
        <w:br/>
        <w:t>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p w:rsidR="009A2742" w:rsidRPr="00C90971" w:rsidRDefault="009A2742" w:rsidP="00867D49">
      <w:pPr>
        <w:pStyle w:val="Default"/>
        <w:ind w:left="180" w:firstLine="709"/>
        <w:jc w:val="both"/>
        <w:rPr>
          <w:b/>
          <w:color w:val="auto"/>
          <w:shd w:val="clear" w:color="auto" w:fill="FFFFFF"/>
        </w:rPr>
      </w:pPr>
    </w:p>
    <w:p w:rsidR="009A2742" w:rsidRPr="00C90971" w:rsidRDefault="009A2742" w:rsidP="000A19F8">
      <w:pPr>
        <w:pStyle w:val="a7"/>
        <w:tabs>
          <w:tab w:val="left" w:pos="770"/>
          <w:tab w:val="left" w:pos="1134"/>
        </w:tabs>
        <w:ind w:left="180"/>
        <w:jc w:val="both"/>
      </w:pPr>
    </w:p>
    <w:p w:rsidR="009A2742" w:rsidRPr="00C90971" w:rsidRDefault="009A2742" w:rsidP="00181AAF">
      <w:pPr>
        <w:pStyle w:val="1"/>
        <w:spacing w:before="0" w:after="0"/>
        <w:ind w:left="180" w:firstLine="284"/>
        <w:jc w:val="center"/>
        <w:rPr>
          <w:rFonts w:ascii="Times New Roman" w:eastAsia="SimSun" w:hAnsi="Times New Roman" w:cs="Times New Roman"/>
          <w:spacing w:val="-10"/>
          <w:kern w:val="28"/>
          <w:sz w:val="28"/>
          <w:szCs w:val="28"/>
        </w:rPr>
      </w:pPr>
      <w:bookmarkStart w:id="117" w:name="__RefHeading__213_2018128844"/>
      <w:bookmarkEnd w:id="117"/>
      <w:r w:rsidRPr="00C90971">
        <w:rPr>
          <w:rFonts w:ascii="Times New Roman" w:eastAsia="SimSun" w:hAnsi="Times New Roman" w:cs="Times New Roman"/>
          <w:spacing w:val="-10"/>
          <w:kern w:val="28"/>
          <w:sz w:val="28"/>
          <w:szCs w:val="28"/>
        </w:rPr>
        <w:t>16. Заключительные положения</w:t>
      </w:r>
    </w:p>
    <w:p w:rsidR="009A2742" w:rsidRPr="00C90971" w:rsidRDefault="009A2742" w:rsidP="000A19F8">
      <w:pPr>
        <w:pStyle w:val="a7"/>
        <w:ind w:left="180" w:firstLine="567"/>
        <w:jc w:val="both"/>
      </w:pPr>
      <w:bookmarkStart w:id="118" w:name="sub_1101"/>
      <w:r w:rsidRPr="00C90971">
        <w:t>16.1. Настоящее Положение о закупке вступает в силу момента его утверждения.</w:t>
      </w:r>
    </w:p>
    <w:p w:rsidR="009A2742" w:rsidRPr="00C90971" w:rsidRDefault="009A2742" w:rsidP="000A19F8">
      <w:pPr>
        <w:autoSpaceDE w:val="0"/>
        <w:autoSpaceDN w:val="0"/>
        <w:adjustRightInd w:val="0"/>
        <w:ind w:left="180" w:firstLine="567"/>
        <w:jc w:val="both"/>
        <w:rPr>
          <w:lang w:eastAsia="ru-RU"/>
        </w:rPr>
      </w:pPr>
      <w:r w:rsidRPr="00C90971">
        <w:t xml:space="preserve">16.2. </w:t>
      </w:r>
      <w:r w:rsidRPr="00C90971">
        <w:rPr>
          <w:lang w:eastAsia="ru-RU"/>
        </w:rPr>
        <w:t>Положение о закупке утверждается органом, осуществляющим функции и полномочия учредителя бюджетного учреждения – Администрацией ЗАТО                              г. Железногорск.</w:t>
      </w:r>
    </w:p>
    <w:p w:rsidR="009A2742" w:rsidRPr="00C90971" w:rsidRDefault="009A2742" w:rsidP="000A19F8">
      <w:pPr>
        <w:ind w:left="180" w:firstLine="567"/>
        <w:jc w:val="both"/>
      </w:pPr>
      <w:r w:rsidRPr="00C90971">
        <w:t>16.3. При предоставлении Заказчику бюджетных ассигнований из бюджета ЗАТО Железногорск на:</w:t>
      </w:r>
    </w:p>
    <w:p w:rsidR="009A2742" w:rsidRPr="00C90971" w:rsidRDefault="009A2742" w:rsidP="000A19F8">
      <w:pPr>
        <w:ind w:left="180" w:firstLine="567"/>
        <w:jc w:val="both"/>
      </w:pPr>
      <w:r w:rsidRPr="00C90971">
        <w:t>- оказание муниципальных услуг (выполнение работ), в том числе на предоставление субсидий бюджетному учреждению, включая субсидии на финансовое обеспечение выполнения им муниципального задания;</w:t>
      </w:r>
    </w:p>
    <w:p w:rsidR="009A2742" w:rsidRPr="00C90971" w:rsidRDefault="009A2742" w:rsidP="000A19F8">
      <w:pPr>
        <w:ind w:left="180" w:firstLine="567"/>
        <w:jc w:val="both"/>
      </w:pPr>
      <w:r w:rsidRPr="00C90971">
        <w:t>-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9A2742" w:rsidRPr="00C90971" w:rsidRDefault="009A2742" w:rsidP="000A19F8">
      <w:pPr>
        <w:ind w:left="180" w:firstLine="567"/>
        <w:jc w:val="both"/>
      </w:pPr>
      <w:r w:rsidRPr="00C90971">
        <w:t>- осуществление бюджетных инвестиций в форме капитальных вложений в объекты муниципальной собственности в соответствии с решениями, указанными в п. 2 ст. 79 Бюджетного кодекса РФ,</w:t>
      </w:r>
    </w:p>
    <w:p w:rsidR="009A2742" w:rsidRPr="00C90971" w:rsidRDefault="009A2742" w:rsidP="008B5F60">
      <w:pPr>
        <w:autoSpaceDE w:val="0"/>
        <w:autoSpaceDN w:val="0"/>
        <w:adjustRightInd w:val="0"/>
        <w:ind w:left="180"/>
        <w:jc w:val="both"/>
      </w:pPr>
      <w:r w:rsidRPr="00C90971">
        <w:t xml:space="preserve">планирование и осуществление закупок за счет указанных средств осуществляется в соответствии с Федеральным законом </w:t>
      </w:r>
      <w:r w:rsidRPr="00C90971">
        <w:rPr>
          <w:lang w:eastAsia="ru-RU"/>
        </w:rPr>
        <w:t>от 05.04.2013 N 44-ФЗ "О контрактной системе в сфере закупок товаров, работ, услуг для обеспечения государственных и муниципальных нужд"</w:t>
      </w:r>
      <w:r w:rsidRPr="00C90971">
        <w:t>.</w:t>
      </w:r>
    </w:p>
    <w:p w:rsidR="009A2742" w:rsidRPr="00C90971" w:rsidRDefault="009A2742" w:rsidP="000A19F8">
      <w:pPr>
        <w:pStyle w:val="a7"/>
        <w:ind w:left="180" w:firstLine="567"/>
        <w:jc w:val="both"/>
      </w:pPr>
      <w:bookmarkStart w:id="119" w:name="sub_110"/>
      <w:bookmarkEnd w:id="118"/>
      <w:r w:rsidRPr="00C90971">
        <w:t>16.4. В случае, предусмотренном ч. 13 ст. 4 Закона № 223-ФЗ, заказчик размещает информацию о закупке на своём сайте и в ЕИС. Заказчик при необходимости вправе размещать на этом сайте иную информацию о закупках.</w:t>
      </w:r>
    </w:p>
    <w:p w:rsidR="009A2742" w:rsidRPr="00C90971" w:rsidRDefault="009A2742" w:rsidP="000A19F8">
      <w:pPr>
        <w:pStyle w:val="a7"/>
        <w:ind w:left="180" w:firstLine="567"/>
        <w:jc w:val="both"/>
      </w:pPr>
      <w:r w:rsidRPr="00C90971">
        <w:t>16.5. Настоящее Положение подлежит размещению в единой информационной системе не позднее чем в течение 15-ти календарных дней со дня его утверждения. Настоящее Положение и изменения к нему вступают в силу со дня размещения в единой информационной системе. В отношении объявленных закупок на момент размещения изменений настоящего Положения, Положение действует в той редакции, которая действовала на момент объявления (начала) закупки;</w:t>
      </w:r>
    </w:p>
    <w:p w:rsidR="009A2742" w:rsidRPr="00C90971" w:rsidRDefault="009A2742" w:rsidP="00560733">
      <w:pPr>
        <w:pStyle w:val="a7"/>
        <w:ind w:left="180" w:firstLine="567"/>
        <w:jc w:val="both"/>
      </w:pPr>
      <w:r w:rsidRPr="00C90971">
        <w:t>16.6. Документы (закупочная документация, протоколы, аудиозаписи (при наличии), запросы, извещения, уведомления, заявки, технические задания, планы закупок, доверенности, копии договоров (контрактов) и др.) о проведении закупок хранятся Заказчиком на бумажном и (или) электронном носителе в течение 3 лет со дня завершения процедуры закупки</w:t>
      </w:r>
      <w:r w:rsidRPr="00C90971">
        <w:rPr>
          <w:vertAlign w:val="superscript"/>
        </w:rPr>
        <w:footnoteReference w:id="1"/>
      </w:r>
      <w:r w:rsidRPr="00C90971">
        <w:t xml:space="preserve">. </w:t>
      </w:r>
    </w:p>
    <w:p w:rsidR="009A2742" w:rsidRPr="00C90971" w:rsidRDefault="009A2742" w:rsidP="000A19F8">
      <w:pPr>
        <w:pStyle w:val="a7"/>
        <w:ind w:left="180" w:firstLine="567"/>
        <w:jc w:val="both"/>
      </w:pPr>
    </w:p>
    <w:bookmarkEnd w:id="111"/>
    <w:bookmarkEnd w:id="112"/>
    <w:bookmarkEnd w:id="119"/>
    <w:p w:rsidR="009A2742" w:rsidRPr="00C90971" w:rsidRDefault="009A2742" w:rsidP="0071054A">
      <w:pPr>
        <w:pageBreakBefore/>
        <w:tabs>
          <w:tab w:val="left" w:pos="540"/>
          <w:tab w:val="left" w:pos="900"/>
        </w:tabs>
        <w:jc w:val="right"/>
        <w:rPr>
          <w:b/>
        </w:rPr>
      </w:pPr>
      <w:r w:rsidRPr="00C90971">
        <w:rPr>
          <w:b/>
        </w:rPr>
        <w:lastRenderedPageBreak/>
        <w:t>Приложение 1</w:t>
      </w:r>
    </w:p>
    <w:p w:rsidR="009A2742" w:rsidRPr="00C90971" w:rsidRDefault="009A2742" w:rsidP="00D706A9">
      <w:pPr>
        <w:tabs>
          <w:tab w:val="left" w:pos="540"/>
          <w:tab w:val="left" w:pos="900"/>
        </w:tabs>
        <w:jc w:val="right"/>
        <w:rPr>
          <w:b/>
        </w:rPr>
      </w:pPr>
    </w:p>
    <w:p w:rsidR="009A2742" w:rsidRPr="00C90971" w:rsidRDefault="009A2742" w:rsidP="00D706A9">
      <w:pPr>
        <w:tabs>
          <w:tab w:val="left" w:pos="540"/>
          <w:tab w:val="left" w:pos="900"/>
        </w:tabs>
        <w:jc w:val="center"/>
        <w:rPr>
          <w:b/>
        </w:rPr>
      </w:pPr>
      <w:r w:rsidRPr="00C90971">
        <w:rPr>
          <w:b/>
        </w:rPr>
        <w:t>КРИТЕРИИ И ПОРЯДОК ОЦЕНКИ ЗАЯВОК НА УЧАСТИЕ В ЗАКУПКЕ</w:t>
      </w:r>
    </w:p>
    <w:p w:rsidR="009A2742" w:rsidRPr="00C90971" w:rsidRDefault="009A2742" w:rsidP="00D706A9">
      <w:pPr>
        <w:tabs>
          <w:tab w:val="left" w:pos="284"/>
        </w:tabs>
        <w:rPr>
          <w:b/>
        </w:rPr>
      </w:pPr>
    </w:p>
    <w:p w:rsidR="009A2742" w:rsidRPr="00C90971" w:rsidRDefault="009A2742" w:rsidP="00102DEE">
      <w:pPr>
        <w:numPr>
          <w:ilvl w:val="0"/>
          <w:numId w:val="26"/>
        </w:numPr>
        <w:tabs>
          <w:tab w:val="left" w:pos="0"/>
          <w:tab w:val="left" w:pos="284"/>
        </w:tabs>
        <w:autoSpaceDE w:val="0"/>
        <w:ind w:left="0" w:firstLine="0"/>
        <w:jc w:val="both"/>
      </w:pPr>
      <w:r w:rsidRPr="00C90971">
        <w:t>Настоящий порядок применяется для проведения оценки заявок на участие в конкурсе, запросе предложений.</w:t>
      </w:r>
    </w:p>
    <w:p w:rsidR="009A2742" w:rsidRPr="00C90971" w:rsidRDefault="009A2742" w:rsidP="00102DEE">
      <w:pPr>
        <w:numPr>
          <w:ilvl w:val="0"/>
          <w:numId w:val="26"/>
        </w:numPr>
        <w:tabs>
          <w:tab w:val="left" w:pos="0"/>
          <w:tab w:val="left" w:pos="284"/>
        </w:tabs>
        <w:autoSpaceDE w:val="0"/>
        <w:ind w:left="0" w:firstLine="0"/>
        <w:jc w:val="both"/>
      </w:pPr>
      <w:r w:rsidRPr="00C90971">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9A2742" w:rsidRPr="00C90971" w:rsidRDefault="009A2742" w:rsidP="00102DEE">
      <w:pPr>
        <w:numPr>
          <w:ilvl w:val="0"/>
          <w:numId w:val="26"/>
        </w:numPr>
        <w:tabs>
          <w:tab w:val="left" w:pos="0"/>
          <w:tab w:val="left" w:pos="284"/>
        </w:tabs>
        <w:autoSpaceDE w:val="0"/>
        <w:ind w:left="0" w:firstLine="0"/>
        <w:jc w:val="both"/>
      </w:pPr>
      <w:r w:rsidRPr="00C90971">
        <w:t>Совокупная значимость всех критериев должна быть равна 100%.</w:t>
      </w:r>
    </w:p>
    <w:p w:rsidR="009A2742" w:rsidRPr="00C90971" w:rsidRDefault="009A2742" w:rsidP="00102DEE">
      <w:pPr>
        <w:numPr>
          <w:ilvl w:val="0"/>
          <w:numId w:val="26"/>
        </w:numPr>
        <w:tabs>
          <w:tab w:val="left" w:pos="0"/>
          <w:tab w:val="left" w:pos="284"/>
        </w:tabs>
        <w:autoSpaceDE w:val="0"/>
        <w:ind w:left="0" w:firstLine="0"/>
        <w:jc w:val="both"/>
      </w:pPr>
      <w:r w:rsidRPr="00C90971">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9A2742" w:rsidRPr="00C90971" w:rsidRDefault="009A2742" w:rsidP="00102DEE">
      <w:pPr>
        <w:numPr>
          <w:ilvl w:val="0"/>
          <w:numId w:val="26"/>
        </w:numPr>
        <w:tabs>
          <w:tab w:val="left" w:pos="0"/>
          <w:tab w:val="left" w:pos="284"/>
        </w:tabs>
        <w:autoSpaceDE w:val="0"/>
        <w:ind w:left="0" w:firstLine="0"/>
        <w:jc w:val="both"/>
      </w:pPr>
      <w:r w:rsidRPr="00C90971">
        <w:t>Для оценки заявок могут использоваться следующие критерии с соответствующими предельными значимостями:</w:t>
      </w:r>
    </w:p>
    <w:tbl>
      <w:tblPr>
        <w:tblW w:w="9750" w:type="dxa"/>
        <w:tblInd w:w="-87" w:type="dxa"/>
        <w:tblLayout w:type="fixed"/>
        <w:tblLook w:val="0000"/>
      </w:tblPr>
      <w:tblGrid>
        <w:gridCol w:w="1046"/>
        <w:gridCol w:w="3634"/>
        <w:gridCol w:w="2880"/>
        <w:gridCol w:w="2190"/>
      </w:tblGrid>
      <w:tr w:rsidR="00C90971" w:rsidRPr="00C90971" w:rsidTr="00904B36">
        <w:trPr>
          <w:trHeight w:val="1934"/>
          <w:tblHeader/>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72" w:firstLine="0"/>
              <w:jc w:val="center"/>
              <w:rPr>
                <w:b/>
                <w:szCs w:val="24"/>
              </w:rPr>
            </w:pPr>
            <w:r w:rsidRPr="00C90971">
              <w:rPr>
                <w:b/>
                <w:szCs w:val="24"/>
              </w:rPr>
              <w:t xml:space="preserve">Номер </w:t>
            </w:r>
            <w:r w:rsidRPr="00C90971">
              <w:rPr>
                <w:b/>
                <w:szCs w:val="24"/>
              </w:rPr>
              <w:br/>
              <w:t>критерия</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b/>
                <w:szCs w:val="24"/>
              </w:rPr>
            </w:pPr>
            <w:r w:rsidRPr="00C90971">
              <w:rPr>
                <w:b/>
                <w:szCs w:val="24"/>
              </w:rPr>
              <w:t xml:space="preserve">Критерии оценки заявок </w:t>
            </w:r>
          </w:p>
        </w:tc>
        <w:tc>
          <w:tcPr>
            <w:tcW w:w="2880"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b/>
                <w:szCs w:val="24"/>
              </w:rPr>
            </w:pPr>
            <w:r w:rsidRPr="00C90971">
              <w:rPr>
                <w:b/>
                <w:szCs w:val="24"/>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firstLine="0"/>
              <w:jc w:val="center"/>
              <w:rPr>
                <w:b/>
                <w:szCs w:val="24"/>
              </w:rPr>
            </w:pPr>
            <w:r w:rsidRPr="00C90971">
              <w:rPr>
                <w:b/>
                <w:szCs w:val="24"/>
              </w:rPr>
              <w:t>Значимость критериев в процентах*</w:t>
            </w:r>
          </w:p>
          <w:p w:rsidR="009A2742" w:rsidRPr="00C90971" w:rsidRDefault="009A2742" w:rsidP="00904B36">
            <w:pPr>
              <w:pStyle w:val="affa"/>
              <w:tabs>
                <w:tab w:val="clear" w:pos="1980"/>
              </w:tabs>
              <w:ind w:left="0" w:firstLine="0"/>
              <w:jc w:val="center"/>
              <w:rPr>
                <w:b/>
                <w:szCs w:val="24"/>
              </w:rPr>
            </w:pPr>
          </w:p>
          <w:p w:rsidR="009A2742" w:rsidRPr="00C90971" w:rsidRDefault="009A2742" w:rsidP="00904B36">
            <w:pPr>
              <w:pStyle w:val="affa"/>
              <w:tabs>
                <w:tab w:val="clear" w:pos="1980"/>
              </w:tabs>
              <w:ind w:left="0" w:firstLine="0"/>
              <w:jc w:val="center"/>
              <w:rPr>
                <w:b/>
                <w:szCs w:val="24"/>
              </w:rPr>
            </w:pPr>
            <w:r w:rsidRPr="00C90971">
              <w:rPr>
                <w:b/>
                <w:szCs w:val="24"/>
              </w:rPr>
              <w:t>Точная значимость критерия должна быть установлена заказчиком в документации</w:t>
            </w:r>
          </w:p>
        </w:tc>
      </w:tr>
      <w:tr w:rsidR="00C90971" w:rsidRPr="00C90971" w:rsidTr="00904B36">
        <w:trPr>
          <w:trHeight w:val="1202"/>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t>1.</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Цена договора или цена за единицу товара (работы, услуги)</w:t>
            </w:r>
          </w:p>
        </w:tc>
        <w:tc>
          <w:tcPr>
            <w:tcW w:w="2880" w:type="dxa"/>
            <w:tcBorders>
              <w:top w:val="single" w:sz="4" w:space="0" w:color="000000"/>
              <w:left w:val="single" w:sz="4" w:space="0" w:color="000000"/>
              <w:bottom w:val="single" w:sz="4" w:space="0" w:color="000000"/>
            </w:tcBorders>
          </w:tcPr>
          <w:p w:rsidR="009A2742" w:rsidRPr="00C90971" w:rsidRDefault="009A2742" w:rsidP="00407CC1">
            <w:pPr>
              <w:pStyle w:val="affa"/>
              <w:tabs>
                <w:tab w:val="clear" w:pos="1980"/>
              </w:tabs>
              <w:ind w:left="0" w:hanging="3"/>
              <w:rPr>
                <w:szCs w:val="24"/>
              </w:rPr>
            </w:pPr>
            <w:r w:rsidRPr="00C90971">
              <w:rPr>
                <w:szCs w:val="24"/>
              </w:rPr>
              <w:t>Начальную цену договора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t>Не менее 20 %*</w:t>
            </w:r>
          </w:p>
        </w:tc>
      </w:tr>
      <w:tr w:rsidR="00C90971" w:rsidRPr="00C90971" w:rsidTr="00904B36">
        <w:trPr>
          <w:trHeight w:val="1266"/>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t>2.</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tcPr>
          <w:p w:rsidR="009A2742" w:rsidRPr="00C90971" w:rsidRDefault="009A2742" w:rsidP="00102DEE">
            <w:pPr>
              <w:pStyle w:val="affa"/>
              <w:numPr>
                <w:ilvl w:val="0"/>
                <w:numId w:val="27"/>
              </w:numPr>
              <w:tabs>
                <w:tab w:val="left" w:pos="-108"/>
                <w:tab w:val="left" w:pos="0"/>
              </w:tabs>
              <w:ind w:left="72" w:firstLine="0"/>
              <w:rPr>
                <w:szCs w:val="24"/>
              </w:rPr>
            </w:pPr>
            <w:r w:rsidRPr="00C90971">
              <w:rPr>
                <w:szCs w:val="24"/>
              </w:rPr>
              <w:t>Конкретный предмет оценки по критерию (например, оценивается опыт по стоимости выполненных ранее аналогичных работ)</w:t>
            </w:r>
          </w:p>
          <w:p w:rsidR="009A2742" w:rsidRPr="00C90971" w:rsidRDefault="009A2742" w:rsidP="00102DEE">
            <w:pPr>
              <w:pStyle w:val="affa"/>
              <w:numPr>
                <w:ilvl w:val="0"/>
                <w:numId w:val="27"/>
              </w:numPr>
              <w:tabs>
                <w:tab w:val="left" w:pos="-108"/>
                <w:tab w:val="left" w:pos="0"/>
              </w:tabs>
              <w:ind w:left="72" w:firstLine="0"/>
              <w:rPr>
                <w:szCs w:val="24"/>
              </w:rPr>
            </w:pPr>
            <w:r w:rsidRPr="00C90971">
              <w:rPr>
                <w:szCs w:val="24"/>
              </w:rPr>
              <w:t>Формы для заполнения участником по соответствующему предмету оценки (например, таблица, отражающая опыт участника)</w:t>
            </w:r>
          </w:p>
          <w:p w:rsidR="009A2742" w:rsidRPr="00C90971" w:rsidRDefault="009A2742" w:rsidP="00102DEE">
            <w:pPr>
              <w:pStyle w:val="affa"/>
              <w:numPr>
                <w:ilvl w:val="0"/>
                <w:numId w:val="27"/>
              </w:numPr>
              <w:tabs>
                <w:tab w:val="left" w:pos="-108"/>
                <w:tab w:val="left" w:pos="0"/>
              </w:tabs>
              <w:ind w:left="72" w:firstLine="0"/>
              <w:rPr>
                <w:szCs w:val="24"/>
              </w:rPr>
            </w:pPr>
            <w:r w:rsidRPr="00C90971">
              <w:rPr>
                <w:szCs w:val="24"/>
              </w:rPr>
              <w:t xml:space="preserve">Требования о предоставлении документов и сведений по соответствующему предмету оценки (например, копии ранее заключенных договоров </w:t>
            </w:r>
            <w:r w:rsidRPr="00C90971">
              <w:rPr>
                <w:szCs w:val="24"/>
              </w:rPr>
              <w:lastRenderedPageBreak/>
              <w:t>и актов сдачи-приемки)</w:t>
            </w:r>
          </w:p>
          <w:p w:rsidR="009A2742" w:rsidRPr="00C90971" w:rsidRDefault="009A2742" w:rsidP="00904B36">
            <w:pPr>
              <w:pStyle w:val="affa"/>
              <w:tabs>
                <w:tab w:val="clear" w:pos="1980"/>
                <w:tab w:val="left" w:pos="0"/>
              </w:tabs>
              <w:ind w:left="72" w:firstLine="0"/>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lastRenderedPageBreak/>
              <w:t>Не более 70 %*</w:t>
            </w:r>
          </w:p>
        </w:tc>
      </w:tr>
      <w:tr w:rsidR="00C90971" w:rsidRPr="00C90971" w:rsidTr="00904B36">
        <w:trPr>
          <w:trHeight w:val="1411"/>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t>3.</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Качество товара, работ, услуг</w:t>
            </w:r>
          </w:p>
        </w:tc>
        <w:tc>
          <w:tcPr>
            <w:tcW w:w="2880" w:type="dxa"/>
            <w:vMerge/>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snapToGrid w:val="0"/>
              <w:ind w:left="0" w:hanging="3"/>
              <w:jc w:val="center"/>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t>Не более 70 %*</w:t>
            </w:r>
          </w:p>
        </w:tc>
      </w:tr>
      <w:tr w:rsidR="00C90971" w:rsidRPr="00C90971" w:rsidTr="00904B36">
        <w:trPr>
          <w:trHeight w:val="77"/>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t>4.</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Наличие производственных мощностей</w:t>
            </w:r>
          </w:p>
        </w:tc>
        <w:tc>
          <w:tcPr>
            <w:tcW w:w="2880" w:type="dxa"/>
            <w:vMerge/>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snapToGrid w:val="0"/>
              <w:ind w:left="0" w:hanging="3"/>
              <w:jc w:val="center"/>
              <w:rPr>
                <w:szCs w:val="24"/>
              </w:rPr>
            </w:pP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t>Не более 70 %*</w:t>
            </w:r>
          </w:p>
        </w:tc>
      </w:tr>
      <w:tr w:rsidR="00C90971" w:rsidRPr="00C90971" w:rsidTr="00904B36">
        <w:trPr>
          <w:trHeight w:val="1509"/>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lastRenderedPageBreak/>
              <w:t>5.</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rPr>
                <w:szCs w:val="24"/>
              </w:rPr>
            </w:pPr>
            <w:r w:rsidRPr="00C90971">
              <w:rPr>
                <w:szCs w:val="24"/>
              </w:rPr>
              <w:t>Максимальный приемлемый срок и минимальный приемлемый срок.</w:t>
            </w:r>
          </w:p>
          <w:p w:rsidR="009A2742" w:rsidRPr="00C90971" w:rsidRDefault="009A2742" w:rsidP="00904B36">
            <w:pPr>
              <w:pStyle w:val="affa"/>
              <w:ind w:left="0" w:firstLine="0"/>
              <w:rPr>
                <w:szCs w:val="24"/>
              </w:rPr>
            </w:pPr>
          </w:p>
          <w:p w:rsidR="009A2742" w:rsidRPr="00C90971" w:rsidRDefault="009A2742" w:rsidP="00904B36">
            <w:pPr>
              <w:pStyle w:val="affa"/>
              <w:ind w:left="0" w:firstLine="0"/>
              <w:rPr>
                <w:szCs w:val="24"/>
              </w:rPr>
            </w:pPr>
            <w:r w:rsidRPr="00C90971">
              <w:rPr>
                <w:szCs w:val="24"/>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t>Не более 50 %*</w:t>
            </w:r>
          </w:p>
        </w:tc>
      </w:tr>
      <w:tr w:rsidR="00C90971" w:rsidRPr="00C90971" w:rsidTr="00904B36">
        <w:trPr>
          <w:trHeight w:val="1113"/>
        </w:trPr>
        <w:tc>
          <w:tcPr>
            <w:tcW w:w="1046"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firstLine="0"/>
              <w:jc w:val="center"/>
              <w:rPr>
                <w:szCs w:val="24"/>
              </w:rPr>
            </w:pPr>
            <w:r w:rsidRPr="00C90971">
              <w:rPr>
                <w:szCs w:val="24"/>
              </w:rPr>
              <w:t>6.</w:t>
            </w:r>
          </w:p>
        </w:tc>
        <w:tc>
          <w:tcPr>
            <w:tcW w:w="3634" w:type="dxa"/>
            <w:tcBorders>
              <w:top w:val="single" w:sz="4" w:space="0" w:color="000000"/>
              <w:left w:val="single" w:sz="4" w:space="0" w:color="000000"/>
              <w:bottom w:val="single" w:sz="4" w:space="0" w:color="000000"/>
            </w:tcBorders>
          </w:tcPr>
          <w:p w:rsidR="009A2742" w:rsidRPr="00C90971" w:rsidRDefault="009A2742" w:rsidP="00904B36">
            <w:pPr>
              <w:pStyle w:val="affa"/>
              <w:tabs>
                <w:tab w:val="clear" w:pos="1980"/>
              </w:tabs>
              <w:ind w:left="0" w:hanging="3"/>
              <w:rPr>
                <w:szCs w:val="24"/>
              </w:rPr>
            </w:pPr>
            <w:r w:rsidRPr="00C90971">
              <w:rPr>
                <w:szCs w:val="24"/>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tcPr>
          <w:p w:rsidR="009A2742" w:rsidRPr="00C90971" w:rsidRDefault="009A2742" w:rsidP="00904B36">
            <w:pPr>
              <w:pStyle w:val="affa"/>
              <w:ind w:left="0" w:firstLine="0"/>
              <w:rPr>
                <w:szCs w:val="24"/>
              </w:rPr>
            </w:pPr>
            <w:r w:rsidRPr="00C90971">
              <w:rPr>
                <w:szCs w:val="24"/>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tcPr>
          <w:p w:rsidR="009A2742" w:rsidRPr="00C90971" w:rsidRDefault="009A2742" w:rsidP="00904B36">
            <w:pPr>
              <w:pStyle w:val="affa"/>
              <w:tabs>
                <w:tab w:val="clear" w:pos="1980"/>
              </w:tabs>
              <w:ind w:left="0" w:hanging="3"/>
              <w:jc w:val="center"/>
              <w:rPr>
                <w:szCs w:val="24"/>
              </w:rPr>
            </w:pPr>
            <w:r w:rsidRPr="00C90971">
              <w:rPr>
                <w:szCs w:val="24"/>
              </w:rPr>
              <w:t>Не более 30%*</w:t>
            </w:r>
          </w:p>
        </w:tc>
      </w:tr>
    </w:tbl>
    <w:p w:rsidR="009A2742" w:rsidRPr="00C90971" w:rsidRDefault="009A2742" w:rsidP="002751CB">
      <w:pPr>
        <w:jc w:val="both"/>
        <w:rPr>
          <w:lang w:eastAsia="ru-RU"/>
        </w:rPr>
      </w:pPr>
      <w:r w:rsidRPr="00C90971">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C90971">
        <w:rPr>
          <w:lang w:eastAsia="ru-RU"/>
        </w:rPr>
        <w:t xml:space="preserve">единицы товара, работы, услуги и максимальное значение цены договора, а вместо них предусмотрена </w:t>
      </w:r>
      <w:r w:rsidRPr="00C90971">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C90971">
        <w:rPr>
          <w:lang w:eastAsia="ru-RU"/>
        </w:rPr>
        <w:t>.</w:t>
      </w:r>
    </w:p>
    <w:p w:rsidR="009A2742" w:rsidRPr="00C90971" w:rsidRDefault="009A2742" w:rsidP="00102DEE">
      <w:pPr>
        <w:numPr>
          <w:ilvl w:val="0"/>
          <w:numId w:val="26"/>
        </w:numPr>
        <w:tabs>
          <w:tab w:val="clear" w:pos="720"/>
          <w:tab w:val="left" w:pos="0"/>
          <w:tab w:val="num" w:pos="284"/>
        </w:tabs>
        <w:autoSpaceDE w:val="0"/>
        <w:ind w:left="0" w:firstLine="0"/>
        <w:jc w:val="both"/>
      </w:pPr>
      <w:r w:rsidRPr="00C90971">
        <w:t>Оценка заявок осуществляется в следующем порядке.</w:t>
      </w:r>
    </w:p>
    <w:p w:rsidR="009A2742" w:rsidRPr="00C90971" w:rsidRDefault="009A2742" w:rsidP="00102DEE">
      <w:pPr>
        <w:numPr>
          <w:ilvl w:val="1"/>
          <w:numId w:val="26"/>
        </w:numPr>
        <w:tabs>
          <w:tab w:val="left" w:pos="0"/>
          <w:tab w:val="num" w:pos="284"/>
        </w:tabs>
        <w:autoSpaceDE w:val="0"/>
        <w:ind w:left="0" w:firstLine="0"/>
        <w:jc w:val="both"/>
      </w:pPr>
      <w:r w:rsidRPr="00C90971">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A2742" w:rsidRPr="00C90971" w:rsidRDefault="009A2742" w:rsidP="00102DEE">
      <w:pPr>
        <w:numPr>
          <w:ilvl w:val="1"/>
          <w:numId w:val="26"/>
        </w:numPr>
        <w:tabs>
          <w:tab w:val="left" w:pos="0"/>
          <w:tab w:val="num" w:pos="284"/>
        </w:tabs>
        <w:autoSpaceDE w:val="0"/>
        <w:ind w:left="0" w:firstLine="0"/>
        <w:jc w:val="both"/>
      </w:pPr>
      <w:r w:rsidRPr="00C90971">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9A2742" w:rsidRPr="00C90971" w:rsidRDefault="009A2742" w:rsidP="00102DEE">
      <w:pPr>
        <w:numPr>
          <w:ilvl w:val="1"/>
          <w:numId w:val="26"/>
        </w:numPr>
        <w:tabs>
          <w:tab w:val="left" w:pos="0"/>
          <w:tab w:val="num" w:pos="284"/>
        </w:tabs>
        <w:autoSpaceDE w:val="0"/>
        <w:ind w:left="0" w:firstLine="0"/>
        <w:jc w:val="both"/>
      </w:pPr>
      <w:r w:rsidRPr="00C90971">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9A2742" w:rsidRPr="00C90971" w:rsidRDefault="009A2742" w:rsidP="00102DEE">
      <w:pPr>
        <w:numPr>
          <w:ilvl w:val="1"/>
          <w:numId w:val="26"/>
        </w:numPr>
        <w:tabs>
          <w:tab w:val="left" w:pos="0"/>
          <w:tab w:val="num" w:pos="284"/>
        </w:tabs>
        <w:autoSpaceDE w:val="0"/>
        <w:ind w:left="0" w:firstLine="0"/>
        <w:jc w:val="both"/>
      </w:pPr>
      <w:r w:rsidRPr="00C90971">
        <w:t>Рейтинг, присуждаемый заявке по критерию «Цена договора» или «Цена единицы товара (работы, услуги)», определяется по формуле:</w:t>
      </w:r>
    </w:p>
    <w:p w:rsidR="009A2742" w:rsidRPr="00C90971" w:rsidRDefault="009A2742" w:rsidP="00D706A9">
      <w:pPr>
        <w:jc w:val="center"/>
      </w:pPr>
      <w:r w:rsidRPr="00C90971">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3.75pt" o:ole="" filled="t">
            <v:fill color2="black"/>
            <v:imagedata r:id="rId10" o:title=""/>
          </v:shape>
          <o:OLEObject Type="Embed" ProgID="Equation.3" ShapeID="_x0000_i1025" DrawAspect="Content" ObjectID="_1798284632" r:id="rId11"/>
        </w:object>
      </w:r>
      <w:r w:rsidRPr="00C90971">
        <w:t>,</w:t>
      </w:r>
    </w:p>
    <w:p w:rsidR="009A2742" w:rsidRPr="00C90971" w:rsidRDefault="009A2742" w:rsidP="00D706A9">
      <w:pPr>
        <w:pStyle w:val="ConsPlusNonformat"/>
        <w:widowControl/>
        <w:ind w:left="1134"/>
        <w:rPr>
          <w:rFonts w:ascii="Times New Roman" w:hAnsi="Times New Roman" w:cs="Times New Roman"/>
          <w:sz w:val="24"/>
          <w:szCs w:val="24"/>
        </w:rPr>
      </w:pPr>
      <w:r w:rsidRPr="00C90971">
        <w:rPr>
          <w:rFonts w:ascii="Times New Roman" w:hAnsi="Times New Roman" w:cs="Times New Roman"/>
          <w:sz w:val="24"/>
          <w:szCs w:val="24"/>
        </w:rPr>
        <w:t>где:</w:t>
      </w:r>
    </w:p>
    <w:p w:rsidR="009A2742" w:rsidRPr="00C90971" w:rsidRDefault="009A2742" w:rsidP="00D706A9">
      <w:pPr>
        <w:pStyle w:val="ConsPlusNonformat"/>
        <w:widowControl/>
        <w:ind w:left="1134"/>
        <w:rPr>
          <w:rFonts w:ascii="Times New Roman" w:hAnsi="Times New Roman" w:cs="Times New Roman"/>
          <w:sz w:val="24"/>
          <w:szCs w:val="24"/>
        </w:rPr>
      </w:pPr>
      <w:r w:rsidRPr="00C90971">
        <w:rPr>
          <w:rFonts w:ascii="Times New Roman" w:hAnsi="Times New Roman" w:cs="Times New Roman"/>
          <w:sz w:val="24"/>
          <w:szCs w:val="24"/>
        </w:rPr>
        <w:t>Rai - рейтинг, присуждаемый i-й заявке по указанному критерию;</w:t>
      </w:r>
    </w:p>
    <w:p w:rsidR="009A2742" w:rsidRPr="00C90971" w:rsidRDefault="009A2742" w:rsidP="00D706A9">
      <w:pPr>
        <w:pStyle w:val="ConsPlusNonformat"/>
        <w:widowControl/>
        <w:ind w:left="1134"/>
        <w:rPr>
          <w:rFonts w:ascii="Times New Roman" w:hAnsi="Times New Roman" w:cs="Times New Roman"/>
          <w:sz w:val="24"/>
          <w:szCs w:val="24"/>
        </w:rPr>
      </w:pPr>
    </w:p>
    <w:p w:rsidR="009A2742" w:rsidRPr="00C90971" w:rsidRDefault="009A2742" w:rsidP="00D706A9">
      <w:pPr>
        <w:pStyle w:val="ConsPlusNonformat"/>
        <w:widowControl/>
        <w:ind w:left="1134"/>
        <w:rPr>
          <w:rFonts w:ascii="Times New Roman" w:hAnsi="Times New Roman" w:cs="Times New Roman"/>
          <w:sz w:val="24"/>
          <w:szCs w:val="24"/>
        </w:rPr>
      </w:pPr>
      <w:r w:rsidRPr="00C90971">
        <w:rPr>
          <w:rFonts w:ascii="Times New Roman" w:hAnsi="Times New Roman" w:cs="Times New Roman"/>
          <w:sz w:val="24"/>
          <w:szCs w:val="24"/>
        </w:rPr>
        <w:t>Amax -  начальная цена договора или начальная цена единицы товара (работы, услуги);</w:t>
      </w:r>
    </w:p>
    <w:p w:rsidR="009A2742" w:rsidRPr="00C90971" w:rsidRDefault="009A2742" w:rsidP="00D706A9">
      <w:pPr>
        <w:pStyle w:val="ConsPlusNonformat"/>
        <w:widowControl/>
        <w:ind w:left="1134"/>
        <w:rPr>
          <w:rFonts w:ascii="Times New Roman" w:hAnsi="Times New Roman" w:cs="Times New Roman"/>
          <w:sz w:val="24"/>
          <w:szCs w:val="24"/>
        </w:rPr>
      </w:pPr>
      <w:r w:rsidRPr="00C90971">
        <w:rPr>
          <w:rFonts w:ascii="Times New Roman" w:hAnsi="Times New Roman" w:cs="Times New Roman"/>
          <w:sz w:val="24"/>
          <w:szCs w:val="24"/>
        </w:rPr>
        <w:t>Ai -  цена договора или цена единицы товара (работы, услуги, предложенная i-м участником.</w:t>
      </w:r>
    </w:p>
    <w:p w:rsidR="009A2742" w:rsidRPr="00C90971" w:rsidRDefault="009A2742" w:rsidP="00D706A9">
      <w:pPr>
        <w:pStyle w:val="ConsPlusNonformat"/>
        <w:widowControl/>
        <w:ind w:left="1134"/>
        <w:rPr>
          <w:rFonts w:ascii="Times New Roman" w:hAnsi="Times New Roman" w:cs="Times New Roman"/>
          <w:sz w:val="24"/>
          <w:szCs w:val="24"/>
        </w:rPr>
      </w:pPr>
    </w:p>
    <w:p w:rsidR="009A2742" w:rsidRPr="00C90971" w:rsidRDefault="009A2742" w:rsidP="00102DEE">
      <w:pPr>
        <w:numPr>
          <w:ilvl w:val="1"/>
          <w:numId w:val="26"/>
        </w:numPr>
        <w:tabs>
          <w:tab w:val="clear" w:pos="1440"/>
          <w:tab w:val="left" w:pos="284"/>
        </w:tabs>
        <w:autoSpaceDE w:val="0"/>
        <w:ind w:left="0" w:firstLine="0"/>
        <w:jc w:val="both"/>
      </w:pPr>
      <w:r w:rsidRPr="00C90971">
        <w:t>Для расчета итогового рейтинга по заявке рейтинг, присуждаемый этой заявке по критерию «Цена договора» или «Цена единицы товара (работы, услуги)», умножается на соответствующую указанному критерию значимость.</w:t>
      </w:r>
    </w:p>
    <w:p w:rsidR="009A2742" w:rsidRPr="00C90971" w:rsidRDefault="009A2742" w:rsidP="00102DEE">
      <w:pPr>
        <w:numPr>
          <w:ilvl w:val="1"/>
          <w:numId w:val="26"/>
        </w:numPr>
        <w:tabs>
          <w:tab w:val="clear" w:pos="1440"/>
          <w:tab w:val="left" w:pos="284"/>
        </w:tabs>
        <w:autoSpaceDE w:val="0"/>
        <w:ind w:left="0" w:firstLine="0"/>
        <w:jc w:val="both"/>
      </w:pPr>
      <w:r w:rsidRPr="00C90971">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9A2742" w:rsidRPr="00C90971" w:rsidRDefault="009A2742" w:rsidP="00102DEE">
      <w:pPr>
        <w:numPr>
          <w:ilvl w:val="1"/>
          <w:numId w:val="26"/>
        </w:numPr>
        <w:tabs>
          <w:tab w:val="clear" w:pos="1440"/>
          <w:tab w:val="left" w:pos="284"/>
        </w:tabs>
        <w:autoSpaceDE w:val="0"/>
        <w:ind w:left="0" w:firstLine="0"/>
        <w:jc w:val="both"/>
      </w:pPr>
      <w:r w:rsidRPr="00C90971">
        <w:t xml:space="preserve">Рейтинг, присуждаемый заявке по критерию «Срок поставки (выполнения работ, оказания услуг)», определяется по формуле </w:t>
      </w:r>
    </w:p>
    <w:p w:rsidR="009A2742" w:rsidRPr="00C90971" w:rsidRDefault="00463930" w:rsidP="00D706A9">
      <w:pPr>
        <w:autoSpaceDE w:val="0"/>
        <w:ind w:left="1080"/>
        <w:jc w:val="both"/>
        <w:rPr>
          <w:lang w:val="en-US"/>
        </w:rPr>
      </w:pPr>
      <w:r>
        <w:rPr>
          <w:noProof/>
        </w:rPr>
      </w:r>
      <w:r w:rsidRPr="00463930">
        <w:rPr>
          <w:noProof/>
        </w:rPr>
        <w:pict>
          <v:group id="Группа 17" o:spid="_x0000_s1026" style="width:174.6pt;height:99.6pt;mso-position-horizontal-relative:char;mso-position-vertical-relative:line" coordsize="3492,1992">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5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rsidR="009A2742" w:rsidRDefault="009A2742"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4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rsidR="009A2742" w:rsidRDefault="009A2742"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rsidR="009A2742" w:rsidRDefault="009A2742" w:rsidP="00D706A9">
                    <w:pPr>
                      <w:rPr>
                        <w:b/>
                        <w:color w:val="000000"/>
                        <w:lang w:val="en-US"/>
                      </w:rPr>
                    </w:pPr>
                    <w:r>
                      <w:rPr>
                        <w:b/>
                        <w:color w:val="000000"/>
                        <w:lang w:val="en-US"/>
                      </w:rPr>
                      <w:t>=</w:t>
                    </w:r>
                  </w:p>
                </w:txbxContent>
              </v:textbox>
            </v:shape>
            <v:shape id="Text Box 8" o:spid="_x0000_s1032" type="#_x0000_t202" style="position:absolute;left:1368;top:629;width:286;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rsidR="009A2742" w:rsidRDefault="009A2742"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rsidR="009A2742" w:rsidRDefault="009A2742"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rsidR="009A2742" w:rsidRDefault="009A2742" w:rsidP="00D706A9">
                    <w:pPr>
                      <w:rPr>
                        <w:b/>
                        <w:color w:val="000000"/>
                        <w:lang w:val="en-US"/>
                      </w:rPr>
                    </w:pPr>
                    <w:r>
                      <w:rPr>
                        <w:b/>
                        <w:color w:val="000000"/>
                        <w:lang w:val="en-US"/>
                      </w:rPr>
                      <w:t>-</w:t>
                    </w:r>
                  </w:p>
                </w:txbxContent>
              </v:textbox>
            </v:shape>
            <v:shape id="Text Box 11" o:spid="_x0000_s1035" type="#_x0000_t202" style="position:absolute;left:2013;top:629;width:4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rsidR="009A2742" w:rsidRDefault="009A2742"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rsidR="009A2742" w:rsidRDefault="009A2742" w:rsidP="00D706A9">
                    <w:pPr>
                      <w:rPr>
                        <w:b/>
                        <w:i/>
                        <w:iCs/>
                        <w:color w:val="000000"/>
                      </w:rPr>
                    </w:pPr>
                    <w:r>
                      <w:rPr>
                        <w:b/>
                        <w:i/>
                        <w:iCs/>
                        <w:color w:val="000000"/>
                      </w:rPr>
                      <w:t>В</w:t>
                    </w:r>
                  </w:p>
                </w:txbxContent>
              </v:textbox>
            </v:shape>
            <v:shape id="Text Box 13" o:spid="_x0000_s1037" type="#_x0000_t202" style="position:absolute;left:1263;top:1034;width:286;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rsidR="009A2742" w:rsidRDefault="009A2742"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rsidR="009A2742" w:rsidRDefault="009A2742"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rsidR="009A2742" w:rsidRDefault="009A2742" w:rsidP="00D706A9">
                    <w:pPr>
                      <w:rPr>
                        <w:b/>
                        <w:color w:val="000000"/>
                        <w:lang w:val="en-US"/>
                      </w:rPr>
                    </w:pPr>
                    <w:r>
                      <w:rPr>
                        <w:b/>
                        <w:color w:val="000000"/>
                        <w:lang w:val="en-US"/>
                      </w:rPr>
                      <w:t>-</w:t>
                    </w:r>
                  </w:p>
                </w:txbxContent>
              </v:textbox>
            </v:shape>
            <v:shape id="Text Box 16" o:spid="_x0000_s1040" type="#_x0000_t202" style="position:absolute;left:1906;top:1034;width:258;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rsidR="009A2742" w:rsidRDefault="009A2742"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rsidR="009A2742" w:rsidRDefault="009A2742"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rsidR="009A2742" w:rsidRDefault="009A2742"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rsidR="009A2742" w:rsidRDefault="009A2742" w:rsidP="00D706A9">
                    <w:pPr>
                      <w:rPr>
                        <w:color w:val="000000"/>
                        <w:lang w:val="en-US"/>
                      </w:rPr>
                    </w:pPr>
                    <w:r>
                      <w:rPr>
                        <w:color w:val="000000"/>
                        <w:lang w:val="en-US"/>
                      </w:rPr>
                      <w:t>100</w:t>
                    </w:r>
                  </w:p>
                </w:txbxContent>
              </v:textbox>
            </v:shape>
            <w10:wrap type="none"/>
            <w10:anchorlock/>
          </v:group>
        </w:pict>
      </w:r>
    </w:p>
    <w:p w:rsidR="009A2742" w:rsidRPr="00C90971" w:rsidRDefault="009A2742" w:rsidP="00D706A9">
      <w:pPr>
        <w:ind w:firstLine="720"/>
        <w:jc w:val="both"/>
        <w:rPr>
          <w:lang w:val="en-US"/>
        </w:rPr>
      </w:pPr>
    </w:p>
    <w:p w:rsidR="009A2742" w:rsidRPr="00C90971" w:rsidRDefault="009A2742" w:rsidP="00D706A9">
      <w:pPr>
        <w:ind w:firstLine="720"/>
        <w:jc w:val="both"/>
      </w:pPr>
      <w:r w:rsidRPr="00C90971">
        <w:t xml:space="preserve">где: </w:t>
      </w:r>
    </w:p>
    <w:p w:rsidR="009A2742" w:rsidRPr="00C90971" w:rsidRDefault="009A2742" w:rsidP="00D706A9">
      <w:pPr>
        <w:ind w:left="720"/>
      </w:pPr>
    </w:p>
    <w:p w:rsidR="009A2742" w:rsidRPr="00C90971" w:rsidRDefault="009A2742" w:rsidP="00D706A9">
      <w:pPr>
        <w:ind w:left="720"/>
      </w:pPr>
      <w:r w:rsidRPr="00C90971">
        <w:t>Rвi - рейтинг, присуждаемый i-й заявке по указанному критерию;</w:t>
      </w:r>
    </w:p>
    <w:p w:rsidR="009A2742" w:rsidRPr="00C90971" w:rsidRDefault="009A2742" w:rsidP="00D706A9">
      <w:pPr>
        <w:ind w:firstLine="720"/>
        <w:jc w:val="both"/>
      </w:pPr>
      <w:r w:rsidRPr="00C90971">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A2742" w:rsidRPr="00C90971" w:rsidRDefault="009A2742" w:rsidP="00D706A9">
      <w:pPr>
        <w:ind w:firstLine="720"/>
        <w:jc w:val="both"/>
      </w:pPr>
      <w:r w:rsidRPr="00C90971">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A2742" w:rsidRPr="00C90971" w:rsidRDefault="009A2742" w:rsidP="00D706A9">
      <w:pPr>
        <w:ind w:firstLine="720"/>
        <w:jc w:val="both"/>
      </w:pPr>
      <w:r w:rsidRPr="00C90971">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9A2742" w:rsidRPr="00C90971" w:rsidRDefault="009A2742" w:rsidP="00D706A9">
      <w:pPr>
        <w:autoSpaceDE w:val="0"/>
        <w:ind w:left="1080"/>
        <w:jc w:val="both"/>
      </w:pPr>
    </w:p>
    <w:p w:rsidR="009A2742" w:rsidRPr="00C90971" w:rsidRDefault="009A2742" w:rsidP="00102DEE">
      <w:pPr>
        <w:numPr>
          <w:ilvl w:val="1"/>
          <w:numId w:val="26"/>
        </w:numPr>
        <w:tabs>
          <w:tab w:val="left" w:pos="0"/>
        </w:tabs>
        <w:autoSpaceDE w:val="0"/>
        <w:ind w:left="0" w:firstLine="0"/>
        <w:jc w:val="both"/>
      </w:pPr>
      <w:r w:rsidRPr="00C90971">
        <w:t>Рейтинг, присуждаемый заявке по критерию «Срок гарантии на товар (результат работ, результат услуг)», определяется по формуле</w:t>
      </w:r>
    </w:p>
    <w:p w:rsidR="009A2742" w:rsidRPr="00C90971" w:rsidRDefault="00463930" w:rsidP="00D706A9">
      <w:pPr>
        <w:autoSpaceDE w:val="0"/>
        <w:ind w:left="1080"/>
        <w:jc w:val="both"/>
      </w:pPr>
      <w:r>
        <w:rPr>
          <w:noProof/>
        </w:rPr>
      </w:r>
      <w:r>
        <w:rPr>
          <w:noProof/>
        </w:rPr>
        <w:pict>
          <v:group id="Группа 2" o:spid="_x0000_s1045" style="width:156.6pt;height:81.6pt;mso-position-horizontal-relative:char;mso-position-vertical-relative:line" coordsize="3132,1632">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254;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rsidR="009A2742" w:rsidRDefault="009A2742"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45;height:1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rsidR="009A2742" w:rsidRDefault="009A2742"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rsidR="009A2742" w:rsidRDefault="009A2742" w:rsidP="00D706A9">
                    <w:pPr>
                      <w:rPr>
                        <w:color w:val="000000"/>
                        <w:lang w:val="en-US"/>
                      </w:rPr>
                    </w:pPr>
                    <w:r>
                      <w:rPr>
                        <w:color w:val="000000"/>
                        <w:lang w:val="en-US"/>
                      </w:rPr>
                      <w:t>=</w:t>
                    </w:r>
                  </w:p>
                </w:txbxContent>
              </v:textbox>
            </v:shape>
            <v:shape id="Text Box 27" o:spid="_x0000_s1051" type="#_x0000_t202" style="position:absolute;left:1105;top:539;width:227;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rsidR="009A2742" w:rsidRDefault="009A2742"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rsidR="009A2742" w:rsidRDefault="009A2742"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2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rsidR="009A2742" w:rsidRDefault="009A2742"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2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rsidR="009A2742" w:rsidRDefault="009A2742"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rsidR="009A2742" w:rsidRDefault="009A2742" w:rsidP="00D706A9">
                    <w:pPr>
                      <w:rPr>
                        <w:color w:val="000000"/>
                      </w:rPr>
                    </w:pPr>
                    <w:r>
                      <w:rPr>
                        <w:color w:val="000000"/>
                      </w:rPr>
                      <w:t xml:space="preserve"> х</w:t>
                    </w:r>
                  </w:p>
                </w:txbxContent>
              </v:textbox>
            </v:shape>
            <v:shape id="Text Box 35" o:spid="_x0000_s1059" type="#_x0000_t202" style="position:absolute;left:2339;top:719;width:537;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rsidR="009A2742" w:rsidRDefault="009A2742" w:rsidP="00D706A9">
                    <w:pPr>
                      <w:rPr>
                        <w:color w:val="000000"/>
                        <w:lang w:val="en-US"/>
                      </w:rPr>
                    </w:pPr>
                    <w:r>
                      <w:rPr>
                        <w:color w:val="000000"/>
                        <w:lang w:val="en-US"/>
                      </w:rPr>
                      <w:t>100</w:t>
                    </w:r>
                  </w:p>
                </w:txbxContent>
              </v:textbox>
            </v:shape>
            <w10:wrap type="none"/>
            <w10:anchorlock/>
          </v:group>
        </w:pict>
      </w:r>
    </w:p>
    <w:p w:rsidR="009A2742" w:rsidRPr="00C90971" w:rsidRDefault="009A2742" w:rsidP="00D706A9">
      <w:pPr>
        <w:ind w:firstLine="720"/>
        <w:jc w:val="both"/>
      </w:pPr>
      <w:r w:rsidRPr="00C90971">
        <w:t xml:space="preserve">где: </w:t>
      </w:r>
    </w:p>
    <w:p w:rsidR="009A2742" w:rsidRPr="00C90971" w:rsidRDefault="00463930" w:rsidP="00D706A9">
      <w:pPr>
        <w:ind w:firstLine="720"/>
        <w:jc w:val="both"/>
      </w:pPr>
      <w:r>
        <w:rPr>
          <w:noProof/>
          <w:lang w:eastAsia="ru-RU"/>
        </w:rPr>
        <w:pict>
          <v:shape id="Надпись 1" o:spid="_x0000_s1060" type="#_x0000_t202" style="position:absolute;left:0;text-align:left;margin-left:18pt;margin-top:3pt;width:15.7pt;height:13.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4bb8AfoBAADeAwAADgAAAAAAAAAAAAAAAAAuAgAA&#10;ZHJzL2Uyb0RvYy54bWxQSwECLQAUAAYACAAAACEAahway9oAAAAGAQAADwAAAAAAAAAAAAAAAABU&#10;BAAAZHJzL2Rvd25yZXYueG1sUEsFBgAAAAAEAAQA8wAAAFsFAAAAAA==&#10;" stroked="f">
            <v:fill opacity="0"/>
            <v:textbox inset="0,0,0,0">
              <w:txbxContent>
                <w:p w:rsidR="009A2742" w:rsidRDefault="009A2742" w:rsidP="00D706A9">
                  <w:r>
                    <w:rPr>
                      <w:i/>
                      <w:iCs/>
                      <w:color w:val="000000"/>
                      <w:lang w:val="en-US"/>
                    </w:rPr>
                    <w:t>R</w:t>
                  </w:r>
                  <w:r>
                    <w:rPr>
                      <w:i/>
                      <w:iCs/>
                      <w:color w:val="000000"/>
                    </w:rPr>
                    <w:t>с</w:t>
                  </w:r>
                  <w:r>
                    <w:rPr>
                      <w:i/>
                      <w:iCs/>
                      <w:color w:val="000000"/>
                      <w:vertAlign w:val="subscript"/>
                      <w:lang w:val="en-US"/>
                    </w:rPr>
                    <w:t>i</w:t>
                  </w:r>
                </w:p>
              </w:txbxContent>
            </v:textbox>
          </v:shape>
        </w:pict>
      </w:r>
      <w:r w:rsidR="009A2742" w:rsidRPr="00C90971">
        <w:t> - рейтинг, присуждаемый i-й заявке по указанному критерию;</w:t>
      </w:r>
    </w:p>
    <w:p w:rsidR="009A2742" w:rsidRPr="00C90971" w:rsidRDefault="009A2742" w:rsidP="00D706A9">
      <w:pPr>
        <w:ind w:firstLine="720"/>
        <w:jc w:val="both"/>
      </w:pPr>
      <w:r w:rsidRPr="00C90971">
        <w:rPr>
          <w:lang w:val="en-US"/>
        </w:rPr>
        <w:t>Cmin</w:t>
      </w:r>
      <w:r w:rsidRPr="00C90971">
        <w:t> - минимальный срок предоставления гарантии качества товара, работ, услуг, установленный заказчиком в документации о закупке;</w:t>
      </w:r>
    </w:p>
    <w:p w:rsidR="009A2742" w:rsidRPr="00C90971" w:rsidRDefault="009A2742" w:rsidP="00D706A9">
      <w:pPr>
        <w:ind w:firstLine="720"/>
        <w:jc w:val="both"/>
      </w:pPr>
      <w:r w:rsidRPr="00C90971">
        <w:rPr>
          <w:lang w:val="en-US"/>
        </w:rPr>
        <w:t>Ci</w:t>
      </w:r>
      <w:r w:rsidRPr="00C90971">
        <w:t xml:space="preserve"> - предложение i-го участника по сроку гарантии качества товара, работ, услуг.</w:t>
      </w:r>
    </w:p>
    <w:p w:rsidR="009A2742" w:rsidRPr="00C90971" w:rsidRDefault="009A2742" w:rsidP="00D706A9">
      <w:pPr>
        <w:ind w:firstLine="720"/>
        <w:jc w:val="both"/>
      </w:pPr>
      <w:r w:rsidRPr="00C90971">
        <w:t>В целях оценки и сопоставления предложений в заявках со сроком предоставления гарантии качества товара, работ, услуг, который 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100 баллам.</w:t>
      </w:r>
    </w:p>
    <w:p w:rsidR="009A2742" w:rsidRPr="00C90971" w:rsidRDefault="009A2742" w:rsidP="00D706A9">
      <w:pPr>
        <w:ind w:firstLine="720"/>
        <w:jc w:val="both"/>
      </w:pPr>
      <w:r w:rsidRPr="00C90971">
        <w:lastRenderedPageBreak/>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9A2742" w:rsidRPr="00C90971" w:rsidRDefault="009A2742" w:rsidP="00102DEE">
      <w:pPr>
        <w:numPr>
          <w:ilvl w:val="0"/>
          <w:numId w:val="26"/>
        </w:numPr>
        <w:tabs>
          <w:tab w:val="left" w:pos="0"/>
        </w:tabs>
        <w:autoSpaceDE w:val="0"/>
        <w:ind w:left="0" w:firstLine="0"/>
        <w:jc w:val="both"/>
      </w:pPr>
      <w:r w:rsidRPr="00C90971">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9A2742" w:rsidRPr="00C90971" w:rsidRDefault="009A2742" w:rsidP="00102DEE">
      <w:pPr>
        <w:numPr>
          <w:ilvl w:val="0"/>
          <w:numId w:val="26"/>
        </w:numPr>
        <w:tabs>
          <w:tab w:val="left" w:pos="0"/>
        </w:tabs>
        <w:autoSpaceDE w:val="0"/>
        <w:ind w:left="0" w:firstLine="0"/>
        <w:jc w:val="both"/>
      </w:pPr>
      <w:r w:rsidRPr="00C90971">
        <w:t>Закупочная Комиссия вправе не определять победителя, в случае, если по результатам оценки заявок ни одна из заявок не получит в сумме более 25 баллов. В Этом случае закупочная процедура признается несостоявшейся.</w:t>
      </w:r>
    </w:p>
    <w:p w:rsidR="009A2742" w:rsidRPr="00C90971" w:rsidRDefault="009A2742" w:rsidP="00D706A9">
      <w:pPr>
        <w:jc w:val="both"/>
      </w:pPr>
      <w:r w:rsidRPr="00C90971">
        <w:t>9. Приведенный в настоящем приложении перечень критериев оценки заявок на участие в 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 по указанным критериям оценки.</w:t>
      </w:r>
    </w:p>
    <w:p w:rsidR="009A2742" w:rsidRPr="00C90971" w:rsidRDefault="009A2742" w:rsidP="00D706A9">
      <w:pPr>
        <w:pStyle w:val="aff8"/>
        <w:jc w:val="right"/>
        <w:rPr>
          <w:b/>
          <w:sz w:val="24"/>
          <w:szCs w:val="24"/>
        </w:rPr>
      </w:pPr>
      <w:r w:rsidRPr="00C90971">
        <w:rPr>
          <w:b/>
          <w:sz w:val="24"/>
          <w:szCs w:val="24"/>
        </w:rPr>
        <w:br w:type="page"/>
      </w:r>
      <w:r w:rsidRPr="00C90971">
        <w:rPr>
          <w:b/>
          <w:sz w:val="24"/>
          <w:szCs w:val="24"/>
        </w:rPr>
        <w:lastRenderedPageBreak/>
        <w:t>Приложение 2</w:t>
      </w:r>
    </w:p>
    <w:p w:rsidR="009A2742" w:rsidRPr="00C90971" w:rsidRDefault="009A2742" w:rsidP="00D706A9">
      <w:pPr>
        <w:pStyle w:val="aff8"/>
        <w:jc w:val="center"/>
        <w:rPr>
          <w:b/>
          <w:sz w:val="24"/>
          <w:szCs w:val="24"/>
        </w:rPr>
      </w:pPr>
    </w:p>
    <w:p w:rsidR="009A2742" w:rsidRPr="00C90971" w:rsidRDefault="009A2742" w:rsidP="00D706A9">
      <w:pPr>
        <w:pStyle w:val="aff8"/>
        <w:jc w:val="center"/>
        <w:rPr>
          <w:b/>
          <w:sz w:val="24"/>
          <w:szCs w:val="24"/>
        </w:rPr>
      </w:pPr>
      <w:r w:rsidRPr="00C90971">
        <w:rPr>
          <w:b/>
          <w:sz w:val="24"/>
          <w:szCs w:val="24"/>
        </w:rPr>
        <w:t>ПОРЯДОК ПРОВЕДЕНИЯ ПЕРЕТОРЖКИ</w:t>
      </w:r>
    </w:p>
    <w:p w:rsidR="009A2742" w:rsidRPr="00C90971" w:rsidRDefault="009A2742" w:rsidP="00D706A9">
      <w:pPr>
        <w:pStyle w:val="aff8"/>
        <w:jc w:val="both"/>
        <w:rPr>
          <w:sz w:val="24"/>
          <w:szCs w:val="24"/>
        </w:rPr>
      </w:pPr>
    </w:p>
    <w:p w:rsidR="009A2742" w:rsidRPr="00C90971" w:rsidRDefault="009A2742" w:rsidP="00D706A9">
      <w:pPr>
        <w:pStyle w:val="aff8"/>
        <w:jc w:val="both"/>
        <w:rPr>
          <w:sz w:val="24"/>
          <w:szCs w:val="24"/>
        </w:rPr>
      </w:pPr>
    </w:p>
    <w:p w:rsidR="009A2742" w:rsidRPr="00C90971" w:rsidRDefault="009A2742" w:rsidP="00D706A9">
      <w:pPr>
        <w:pStyle w:val="aff8"/>
        <w:jc w:val="both"/>
        <w:rPr>
          <w:sz w:val="24"/>
          <w:szCs w:val="24"/>
        </w:rPr>
      </w:pPr>
      <w:r w:rsidRPr="00C90971">
        <w:rPr>
          <w:sz w:val="24"/>
          <w:szCs w:val="24"/>
        </w:rPr>
        <w:t>1. При проведении конкурса, запроса предложений, запроса котировок заказчик вправе предусмотреть в извещении и документации о закупке переторжку, как этап проведения процедуры закупки. В рамках переторжки участникам закупки предоставляется возможность добровольно повысить предпочтительность их заявок путем снижения первоначальной цены, указанной в заявке.</w:t>
      </w:r>
    </w:p>
    <w:p w:rsidR="009A2742" w:rsidRPr="00C90971" w:rsidRDefault="009A2742" w:rsidP="00D264EE">
      <w:pPr>
        <w:pStyle w:val="aff8"/>
        <w:jc w:val="both"/>
        <w:rPr>
          <w:sz w:val="24"/>
          <w:szCs w:val="24"/>
        </w:rPr>
      </w:pPr>
      <w:r w:rsidRPr="00C90971">
        <w:rPr>
          <w:sz w:val="24"/>
          <w:szCs w:val="24"/>
        </w:rPr>
        <w:t>2. Информация о дате проведения процедуры переторжки, форме её проведения указывается в извещении и (или) документации о закупке.</w:t>
      </w:r>
    </w:p>
    <w:p w:rsidR="009A2742" w:rsidRPr="00C90971" w:rsidRDefault="009A2742" w:rsidP="00D706A9">
      <w:pPr>
        <w:pStyle w:val="aff8"/>
        <w:jc w:val="both"/>
        <w:rPr>
          <w:sz w:val="24"/>
          <w:szCs w:val="24"/>
        </w:rPr>
      </w:pPr>
      <w:r w:rsidRPr="00C90971">
        <w:rPr>
          <w:sz w:val="24"/>
          <w:szCs w:val="24"/>
        </w:rPr>
        <w:t>3. В целях информационной открытости деятельности Заказчика в сфере закупок к участию в переторжке приглашаются все участники закупки, подавшие заявки на участие в закупке.</w:t>
      </w:r>
    </w:p>
    <w:p w:rsidR="009A2742" w:rsidRPr="00C90971" w:rsidRDefault="009A2742" w:rsidP="00D706A9">
      <w:pPr>
        <w:pStyle w:val="aff8"/>
        <w:jc w:val="both"/>
        <w:rPr>
          <w:sz w:val="24"/>
          <w:szCs w:val="24"/>
        </w:rPr>
      </w:pPr>
      <w:r w:rsidRPr="00C90971">
        <w:rPr>
          <w:sz w:val="24"/>
          <w:szCs w:val="24"/>
        </w:rPr>
        <w:t xml:space="preserve">4. Переторжка может иметь очную, заочную либо очно-заочную, то есть смешанную форму проведения. </w:t>
      </w:r>
    </w:p>
    <w:p w:rsidR="009A2742" w:rsidRPr="00C90971" w:rsidRDefault="009A2742" w:rsidP="00D706A9">
      <w:pPr>
        <w:pStyle w:val="aff8"/>
        <w:jc w:val="both"/>
        <w:rPr>
          <w:sz w:val="24"/>
          <w:szCs w:val="24"/>
        </w:rPr>
      </w:pPr>
      <w:r w:rsidRPr="00C90971">
        <w:rPr>
          <w:sz w:val="24"/>
          <w:szCs w:val="24"/>
        </w:rPr>
        <w:t>5.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(или) выписку из протокола собрания учредителей о назначении руководителя, в случае прибытия его самого на процедуру переторжки).</w:t>
      </w:r>
    </w:p>
    <w:p w:rsidR="009A2742" w:rsidRPr="00C90971" w:rsidRDefault="009A2742" w:rsidP="00D706A9">
      <w:pPr>
        <w:pStyle w:val="aff8"/>
        <w:jc w:val="both"/>
        <w:rPr>
          <w:sz w:val="24"/>
          <w:szCs w:val="24"/>
        </w:rPr>
      </w:pPr>
      <w:r w:rsidRPr="00C90971">
        <w:rPr>
          <w:sz w:val="24"/>
          <w:szCs w:val="24"/>
        </w:rPr>
        <w:t>6. Эти лица должны иметь с собой конверты (для закупок на электронной торговой площадке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 а также скрепляется печатью организации (при наличии).</w:t>
      </w:r>
    </w:p>
    <w:p w:rsidR="009A2742" w:rsidRPr="00C90971" w:rsidRDefault="009A2742" w:rsidP="00D706A9">
      <w:pPr>
        <w:pStyle w:val="aff8"/>
        <w:jc w:val="both"/>
        <w:rPr>
          <w:sz w:val="24"/>
          <w:szCs w:val="24"/>
        </w:rPr>
      </w:pPr>
      <w:r w:rsidRPr="00C90971">
        <w:rPr>
          <w:sz w:val="24"/>
          <w:szCs w:val="24"/>
        </w:rPr>
        <w:t xml:space="preserve">7.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9A2742" w:rsidRPr="00C90971" w:rsidRDefault="009A2742" w:rsidP="00D706A9">
      <w:pPr>
        <w:pStyle w:val="aff8"/>
        <w:jc w:val="both"/>
        <w:rPr>
          <w:sz w:val="24"/>
          <w:szCs w:val="24"/>
        </w:rPr>
      </w:pPr>
      <w:r w:rsidRPr="00C90971">
        <w:rPr>
          <w:sz w:val="24"/>
          <w:szCs w:val="24"/>
        </w:rPr>
        <w:t xml:space="preserve">8.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то есть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9A2742" w:rsidRPr="00C90971" w:rsidRDefault="009A2742" w:rsidP="00D706A9">
      <w:pPr>
        <w:pStyle w:val="aff8"/>
        <w:jc w:val="both"/>
        <w:rPr>
          <w:sz w:val="24"/>
          <w:szCs w:val="24"/>
        </w:rPr>
      </w:pPr>
      <w:r w:rsidRPr="00C90971">
        <w:rPr>
          <w:sz w:val="24"/>
          <w:szCs w:val="24"/>
        </w:rPr>
        <w:t xml:space="preserve">9.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w:t>
      </w:r>
      <w:r w:rsidRPr="00C90971">
        <w:rPr>
          <w:sz w:val="24"/>
          <w:szCs w:val="24"/>
        </w:rPr>
        <w:lastRenderedPageBreak/>
        <w:t>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9A2742" w:rsidRPr="00C90971" w:rsidRDefault="009A2742" w:rsidP="00D706A9">
      <w:pPr>
        <w:pStyle w:val="aff8"/>
        <w:jc w:val="both"/>
        <w:rPr>
          <w:sz w:val="24"/>
          <w:szCs w:val="24"/>
        </w:rPr>
      </w:pPr>
      <w:r w:rsidRPr="00C90971">
        <w:rPr>
          <w:sz w:val="24"/>
          <w:szCs w:val="24"/>
        </w:rPr>
        <w:t>10.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9A2742" w:rsidRPr="00C90971" w:rsidRDefault="009A2742" w:rsidP="00D706A9">
      <w:pPr>
        <w:pStyle w:val="aff8"/>
        <w:jc w:val="both"/>
        <w:rPr>
          <w:sz w:val="24"/>
          <w:szCs w:val="24"/>
        </w:rPr>
      </w:pPr>
      <w:r w:rsidRPr="00C90971">
        <w:rPr>
          <w:sz w:val="24"/>
          <w:szCs w:val="24"/>
        </w:rPr>
        <w:t>11.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в извещении и (или) документации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решения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9A2742" w:rsidRPr="00C90971" w:rsidRDefault="009A2742" w:rsidP="00D706A9">
      <w:pPr>
        <w:pStyle w:val="aff8"/>
        <w:jc w:val="both"/>
        <w:rPr>
          <w:sz w:val="24"/>
          <w:szCs w:val="24"/>
        </w:rPr>
      </w:pPr>
      <w:r w:rsidRPr="00C90971">
        <w:rPr>
          <w:sz w:val="24"/>
          <w:szCs w:val="24"/>
        </w:rPr>
        <w:t>12.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9A2742" w:rsidRPr="00C90971" w:rsidRDefault="009A2742" w:rsidP="00D706A9">
      <w:pPr>
        <w:pStyle w:val="aff8"/>
        <w:jc w:val="both"/>
        <w:rPr>
          <w:sz w:val="24"/>
          <w:szCs w:val="24"/>
        </w:rPr>
      </w:pPr>
      <w:r w:rsidRPr="00C90971">
        <w:rPr>
          <w:sz w:val="24"/>
          <w:szCs w:val="24"/>
        </w:rPr>
        <w:t>13.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9A2742" w:rsidRPr="00C90971" w:rsidRDefault="009A2742" w:rsidP="00D706A9">
      <w:pPr>
        <w:pStyle w:val="aff8"/>
        <w:jc w:val="both"/>
        <w:rPr>
          <w:sz w:val="24"/>
          <w:szCs w:val="24"/>
        </w:rPr>
      </w:pPr>
      <w:r w:rsidRPr="00C90971">
        <w:rPr>
          <w:sz w:val="24"/>
          <w:szCs w:val="24"/>
        </w:rPr>
        <w:t>14.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9A2742" w:rsidRPr="00C90971" w:rsidRDefault="009A2742" w:rsidP="00D706A9">
      <w:pPr>
        <w:pStyle w:val="aff8"/>
        <w:jc w:val="both"/>
        <w:rPr>
          <w:sz w:val="24"/>
          <w:szCs w:val="24"/>
        </w:rPr>
      </w:pPr>
      <w:r w:rsidRPr="00C90971">
        <w:rPr>
          <w:sz w:val="24"/>
          <w:szCs w:val="24"/>
        </w:rPr>
        <w:t xml:space="preserve">15. Предложения участника по повышению цены не рассматриваются, такой участник считается не участвовавшим в переторжке. </w:t>
      </w:r>
    </w:p>
    <w:p w:rsidR="009A2742" w:rsidRPr="00C90971" w:rsidRDefault="009A2742" w:rsidP="00D706A9">
      <w:pPr>
        <w:pStyle w:val="aff8"/>
        <w:jc w:val="both"/>
        <w:rPr>
          <w:sz w:val="24"/>
          <w:szCs w:val="24"/>
        </w:rPr>
      </w:pPr>
      <w:r w:rsidRPr="00C90971">
        <w:rPr>
          <w:sz w:val="24"/>
          <w:szCs w:val="24"/>
        </w:rPr>
        <w:t>16.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9A2742" w:rsidRPr="00C90971" w:rsidRDefault="009A2742" w:rsidP="00D706A9">
      <w:pPr>
        <w:pStyle w:val="aff8"/>
        <w:jc w:val="both"/>
        <w:rPr>
          <w:sz w:val="24"/>
          <w:szCs w:val="24"/>
        </w:rPr>
      </w:pPr>
      <w:r w:rsidRPr="00C90971">
        <w:rPr>
          <w:sz w:val="24"/>
          <w:szCs w:val="24"/>
        </w:rPr>
        <w:t>17. При проведении процедуры открытого конкурса, запроса предложений, запроса котировок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9A2742" w:rsidRPr="00C90971" w:rsidRDefault="009A2742" w:rsidP="00D706A9">
      <w:pPr>
        <w:widowControl w:val="0"/>
        <w:autoSpaceDE w:val="0"/>
        <w:autoSpaceDN w:val="0"/>
        <w:adjustRightInd w:val="0"/>
        <w:jc w:val="both"/>
        <w:rPr>
          <w:b/>
          <w:lang w:eastAsia="en-US"/>
        </w:rPr>
      </w:pPr>
    </w:p>
    <w:p w:rsidR="009A2742" w:rsidRPr="00C90971" w:rsidRDefault="009A2742" w:rsidP="00D706A9">
      <w:pPr>
        <w:widowControl w:val="0"/>
        <w:tabs>
          <w:tab w:val="left" w:pos="2265"/>
          <w:tab w:val="right" w:pos="9354"/>
        </w:tabs>
        <w:autoSpaceDE w:val="0"/>
        <w:autoSpaceDN w:val="0"/>
        <w:adjustRightInd w:val="0"/>
        <w:jc w:val="right"/>
        <w:rPr>
          <w:b/>
          <w:lang w:eastAsia="en-US"/>
        </w:rPr>
      </w:pPr>
      <w:r w:rsidRPr="00C90971">
        <w:rPr>
          <w:b/>
          <w:lang w:eastAsia="en-US"/>
        </w:rPr>
        <w:t>Приложение № 3</w:t>
      </w:r>
    </w:p>
    <w:p w:rsidR="009A2742" w:rsidRPr="00C90971" w:rsidRDefault="009A2742" w:rsidP="00D706A9">
      <w:pPr>
        <w:widowControl w:val="0"/>
        <w:tabs>
          <w:tab w:val="left" w:pos="2265"/>
          <w:tab w:val="right" w:pos="9354"/>
        </w:tabs>
        <w:autoSpaceDE w:val="0"/>
        <w:autoSpaceDN w:val="0"/>
        <w:adjustRightInd w:val="0"/>
        <w:jc w:val="right"/>
        <w:rPr>
          <w:b/>
          <w:lang w:eastAsia="en-US"/>
        </w:rPr>
      </w:pPr>
    </w:p>
    <w:p w:rsidR="009A2742" w:rsidRPr="00C90971" w:rsidRDefault="009A2742" w:rsidP="00D706A9">
      <w:pPr>
        <w:widowControl w:val="0"/>
        <w:tabs>
          <w:tab w:val="left" w:pos="2265"/>
          <w:tab w:val="right" w:pos="9354"/>
        </w:tabs>
        <w:autoSpaceDE w:val="0"/>
        <w:autoSpaceDN w:val="0"/>
        <w:adjustRightInd w:val="0"/>
        <w:jc w:val="right"/>
        <w:rPr>
          <w:b/>
          <w:lang w:eastAsia="en-US"/>
        </w:rPr>
      </w:pPr>
    </w:p>
    <w:p w:rsidR="009A2742" w:rsidRPr="00C90971" w:rsidRDefault="009A2742" w:rsidP="00D706A9">
      <w:pPr>
        <w:widowControl w:val="0"/>
        <w:tabs>
          <w:tab w:val="left" w:pos="1995"/>
        </w:tabs>
        <w:autoSpaceDE w:val="0"/>
        <w:autoSpaceDN w:val="0"/>
        <w:adjustRightInd w:val="0"/>
        <w:rPr>
          <w:b/>
          <w:lang w:eastAsia="en-US"/>
        </w:rPr>
      </w:pPr>
    </w:p>
    <w:p w:rsidR="009A2742" w:rsidRPr="00C90971" w:rsidRDefault="009A2742" w:rsidP="00D706A9">
      <w:pPr>
        <w:widowControl w:val="0"/>
        <w:autoSpaceDE w:val="0"/>
        <w:autoSpaceDN w:val="0"/>
        <w:adjustRightInd w:val="0"/>
        <w:jc w:val="center"/>
        <w:rPr>
          <w:b/>
          <w:lang w:eastAsia="en-US"/>
        </w:rPr>
      </w:pPr>
      <w:r w:rsidRPr="00C90971">
        <w:rPr>
          <w:b/>
          <w:lang w:eastAsia="en-US"/>
        </w:rPr>
        <w:t>ФОРМА ОТЧЕТА- ОБОСНОВАНИЯ ЗАКУПКИ</w:t>
      </w:r>
    </w:p>
    <w:p w:rsidR="009A2742" w:rsidRPr="00C90971" w:rsidRDefault="009A2742" w:rsidP="00D706A9">
      <w:pPr>
        <w:widowControl w:val="0"/>
        <w:autoSpaceDE w:val="0"/>
        <w:autoSpaceDN w:val="0"/>
        <w:adjustRightInd w:val="0"/>
        <w:jc w:val="center"/>
        <w:rPr>
          <w:b/>
          <w:lang w:eastAsia="en-US"/>
        </w:rPr>
      </w:pPr>
      <w:r w:rsidRPr="00C90971">
        <w:rPr>
          <w:b/>
          <w:lang w:eastAsia="en-US"/>
        </w:rPr>
        <w:t>(ОБРАЗЕЦ)</w:t>
      </w:r>
    </w:p>
    <w:p w:rsidR="009A2742" w:rsidRPr="00C90971" w:rsidRDefault="009A2742" w:rsidP="00D706A9">
      <w:pPr>
        <w:widowControl w:val="0"/>
        <w:autoSpaceDE w:val="0"/>
        <w:autoSpaceDN w:val="0"/>
        <w:adjustRightInd w:val="0"/>
        <w:jc w:val="center"/>
        <w:rPr>
          <w:b/>
          <w:lang w:eastAsia="en-US"/>
        </w:rPr>
      </w:pPr>
    </w:p>
    <w:p w:rsidR="009A2742" w:rsidRPr="00C90971" w:rsidRDefault="009A2742" w:rsidP="00D706A9">
      <w:pPr>
        <w:widowControl w:val="0"/>
        <w:autoSpaceDE w:val="0"/>
        <w:autoSpaceDN w:val="0"/>
        <w:adjustRightInd w:val="0"/>
        <w:jc w:val="center"/>
        <w:rPr>
          <w:b/>
          <w:lang w:eastAsia="en-US"/>
        </w:rPr>
      </w:pPr>
      <w:r w:rsidRPr="00C90971">
        <w:rPr>
          <w:b/>
          <w:lang w:eastAsia="en-US"/>
        </w:rPr>
        <w:t>Отчет-обоснование закупки</w:t>
      </w:r>
    </w:p>
    <w:p w:rsidR="009A2742" w:rsidRPr="00C90971" w:rsidRDefault="009A2742" w:rsidP="00D706A9">
      <w:pPr>
        <w:widowControl w:val="0"/>
        <w:autoSpaceDE w:val="0"/>
        <w:autoSpaceDN w:val="0"/>
        <w:adjustRightInd w:val="0"/>
        <w:rPr>
          <w:lang w:eastAsia="en-US"/>
        </w:rPr>
      </w:pPr>
    </w:p>
    <w:p w:rsidR="009A2742" w:rsidRPr="00C90971" w:rsidRDefault="009A2742" w:rsidP="00D706A9">
      <w:pPr>
        <w:widowControl w:val="0"/>
        <w:autoSpaceDE w:val="0"/>
        <w:autoSpaceDN w:val="0"/>
        <w:adjustRightInd w:val="0"/>
        <w:rPr>
          <w:b/>
          <w:u w:val="single"/>
          <w:lang w:eastAsia="en-US"/>
        </w:rPr>
      </w:pPr>
      <w:r w:rsidRPr="00C90971">
        <w:rPr>
          <w:b/>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4785"/>
      </w:tblGrid>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Наименование учреждения</w:t>
            </w:r>
          </w:p>
        </w:tc>
        <w:tc>
          <w:tcPr>
            <w:tcW w:w="4785" w:type="dxa"/>
          </w:tcPr>
          <w:p w:rsidR="009A2742" w:rsidRPr="00C90971" w:rsidRDefault="009A2742" w:rsidP="00904B36">
            <w:pPr>
              <w:autoSpaceDE w:val="0"/>
              <w:autoSpaceDN w:val="0"/>
              <w:adjustRightInd w:val="0"/>
              <w:jc w:val="both"/>
              <w:rPr>
                <w:bCs/>
                <w:i/>
                <w:lang w:eastAsia="en-US"/>
              </w:rPr>
            </w:pPr>
          </w:p>
        </w:tc>
      </w:tr>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Место нахождения</w:t>
            </w:r>
          </w:p>
        </w:tc>
        <w:tc>
          <w:tcPr>
            <w:tcW w:w="4785" w:type="dxa"/>
          </w:tcPr>
          <w:p w:rsidR="009A2742" w:rsidRPr="00C90971" w:rsidRDefault="009A2742" w:rsidP="00904B36">
            <w:pPr>
              <w:autoSpaceDE w:val="0"/>
              <w:autoSpaceDN w:val="0"/>
              <w:adjustRightInd w:val="0"/>
              <w:jc w:val="both"/>
              <w:rPr>
                <w:bCs/>
                <w:i/>
                <w:lang w:eastAsia="en-US"/>
              </w:rPr>
            </w:pPr>
          </w:p>
        </w:tc>
      </w:tr>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Почтовый адрес</w:t>
            </w:r>
          </w:p>
        </w:tc>
        <w:tc>
          <w:tcPr>
            <w:tcW w:w="4785" w:type="dxa"/>
          </w:tcPr>
          <w:p w:rsidR="009A2742" w:rsidRPr="00C90971" w:rsidRDefault="009A2742" w:rsidP="00904B36">
            <w:pPr>
              <w:autoSpaceDE w:val="0"/>
              <w:autoSpaceDN w:val="0"/>
              <w:adjustRightInd w:val="0"/>
              <w:jc w:val="both"/>
              <w:rPr>
                <w:bCs/>
                <w:i/>
                <w:lang w:eastAsia="en-US"/>
              </w:rPr>
            </w:pPr>
          </w:p>
        </w:tc>
      </w:tr>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Адрес электронной почты</w:t>
            </w:r>
          </w:p>
        </w:tc>
        <w:tc>
          <w:tcPr>
            <w:tcW w:w="4785" w:type="dxa"/>
          </w:tcPr>
          <w:p w:rsidR="009A2742" w:rsidRPr="00C90971" w:rsidRDefault="009A2742" w:rsidP="00904B36">
            <w:pPr>
              <w:autoSpaceDE w:val="0"/>
              <w:autoSpaceDN w:val="0"/>
              <w:adjustRightInd w:val="0"/>
              <w:jc w:val="both"/>
              <w:rPr>
                <w:bCs/>
                <w:i/>
                <w:lang w:eastAsia="en-US"/>
              </w:rPr>
            </w:pPr>
          </w:p>
        </w:tc>
      </w:tr>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Номер контактного телефона</w:t>
            </w:r>
          </w:p>
        </w:tc>
        <w:tc>
          <w:tcPr>
            <w:tcW w:w="4785" w:type="dxa"/>
          </w:tcPr>
          <w:p w:rsidR="009A2742" w:rsidRPr="00C90971" w:rsidRDefault="009A2742" w:rsidP="00904B36">
            <w:pPr>
              <w:autoSpaceDE w:val="0"/>
              <w:autoSpaceDN w:val="0"/>
              <w:adjustRightInd w:val="0"/>
              <w:jc w:val="both"/>
              <w:rPr>
                <w:bCs/>
                <w:i/>
                <w:lang w:eastAsia="en-US"/>
              </w:rPr>
            </w:pPr>
          </w:p>
        </w:tc>
      </w:tr>
      <w:tr w:rsidR="00C90971" w:rsidRPr="00C90971" w:rsidTr="00904B36">
        <w:tc>
          <w:tcPr>
            <w:tcW w:w="5103" w:type="dxa"/>
          </w:tcPr>
          <w:p w:rsidR="009A2742" w:rsidRPr="00C90971" w:rsidRDefault="009A2742" w:rsidP="00904B36">
            <w:pPr>
              <w:autoSpaceDE w:val="0"/>
              <w:autoSpaceDN w:val="0"/>
              <w:adjustRightInd w:val="0"/>
              <w:jc w:val="both"/>
              <w:rPr>
                <w:bCs/>
                <w:i/>
                <w:lang w:eastAsia="en-US"/>
              </w:rPr>
            </w:pPr>
            <w:r w:rsidRPr="00C90971">
              <w:rPr>
                <w:bCs/>
                <w:i/>
                <w:lang w:eastAsia="en-US"/>
              </w:rPr>
              <w:t>Ответственное должностное лицо заказчика</w:t>
            </w:r>
          </w:p>
        </w:tc>
        <w:tc>
          <w:tcPr>
            <w:tcW w:w="4785" w:type="dxa"/>
          </w:tcPr>
          <w:p w:rsidR="009A2742" w:rsidRPr="00C90971" w:rsidRDefault="009A2742" w:rsidP="00904B36">
            <w:pPr>
              <w:autoSpaceDE w:val="0"/>
              <w:autoSpaceDN w:val="0"/>
              <w:adjustRightInd w:val="0"/>
              <w:jc w:val="both"/>
              <w:rPr>
                <w:bCs/>
                <w:i/>
                <w:lang w:eastAsia="en-US"/>
              </w:rPr>
            </w:pPr>
          </w:p>
        </w:tc>
      </w:tr>
    </w:tbl>
    <w:p w:rsidR="009A2742" w:rsidRPr="00C90971" w:rsidRDefault="009A2742" w:rsidP="00D706A9">
      <w:pPr>
        <w:widowControl w:val="0"/>
        <w:autoSpaceDE w:val="0"/>
        <w:autoSpaceDN w:val="0"/>
        <w:adjustRightInd w:val="0"/>
        <w:rPr>
          <w:b/>
          <w:lang w:eastAsia="en-US"/>
        </w:rPr>
      </w:pPr>
    </w:p>
    <w:p w:rsidR="009A2742" w:rsidRPr="00C90971" w:rsidRDefault="009A2742" w:rsidP="00D706A9">
      <w:pPr>
        <w:autoSpaceDE w:val="0"/>
        <w:autoSpaceDN w:val="0"/>
        <w:adjustRightInd w:val="0"/>
        <w:jc w:val="both"/>
        <w:rPr>
          <w:b/>
          <w:bCs/>
          <w:u w:val="single"/>
          <w:lang w:eastAsia="en-US"/>
        </w:rPr>
      </w:pPr>
      <w:r w:rsidRPr="00C90971">
        <w:rPr>
          <w:b/>
          <w:bCs/>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0"/>
        <w:gridCol w:w="5918"/>
      </w:tblGrid>
      <w:tr w:rsidR="00C90971" w:rsidRPr="00C90971" w:rsidTr="00904B36">
        <w:trPr>
          <w:trHeight w:val="521"/>
        </w:trPr>
        <w:tc>
          <w:tcPr>
            <w:tcW w:w="3970" w:type="dxa"/>
          </w:tcPr>
          <w:p w:rsidR="009A2742" w:rsidRPr="00C90971" w:rsidRDefault="009A2742" w:rsidP="00904B36">
            <w:pPr>
              <w:autoSpaceDE w:val="0"/>
              <w:autoSpaceDN w:val="0"/>
              <w:adjustRightInd w:val="0"/>
              <w:jc w:val="both"/>
              <w:rPr>
                <w:bCs/>
                <w:i/>
                <w:lang w:eastAsia="en-US"/>
              </w:rPr>
            </w:pPr>
            <w:r w:rsidRPr="00C90971">
              <w:rPr>
                <w:bCs/>
                <w:i/>
                <w:lang w:eastAsia="en-US"/>
              </w:rPr>
              <w:t xml:space="preserve">Предмет договора </w:t>
            </w:r>
          </w:p>
        </w:tc>
        <w:tc>
          <w:tcPr>
            <w:tcW w:w="5918" w:type="dxa"/>
          </w:tcPr>
          <w:p w:rsidR="009A2742" w:rsidRPr="00C90971" w:rsidRDefault="009A2742" w:rsidP="00904B36">
            <w:pPr>
              <w:autoSpaceDE w:val="0"/>
              <w:autoSpaceDN w:val="0"/>
              <w:adjustRightInd w:val="0"/>
              <w:jc w:val="both"/>
              <w:rPr>
                <w:lang w:eastAsia="en-US"/>
              </w:rPr>
            </w:pPr>
          </w:p>
        </w:tc>
      </w:tr>
      <w:tr w:rsidR="00C90971" w:rsidRPr="00C90971" w:rsidTr="00904B36">
        <w:trPr>
          <w:trHeight w:val="843"/>
        </w:trPr>
        <w:tc>
          <w:tcPr>
            <w:tcW w:w="3970" w:type="dxa"/>
          </w:tcPr>
          <w:p w:rsidR="009A2742" w:rsidRPr="00C90971" w:rsidRDefault="009A2742" w:rsidP="00904B36">
            <w:pPr>
              <w:autoSpaceDE w:val="0"/>
              <w:autoSpaceDN w:val="0"/>
              <w:adjustRightInd w:val="0"/>
              <w:jc w:val="both"/>
              <w:rPr>
                <w:bCs/>
                <w:i/>
                <w:lang w:eastAsia="en-US"/>
              </w:rPr>
            </w:pPr>
            <w:r w:rsidRPr="00C90971">
              <w:rPr>
                <w:bCs/>
                <w:i/>
                <w:lang w:eastAsia="en-US"/>
              </w:rPr>
              <w:t>Способ закупки:</w:t>
            </w:r>
          </w:p>
        </w:tc>
        <w:tc>
          <w:tcPr>
            <w:tcW w:w="5918" w:type="dxa"/>
          </w:tcPr>
          <w:p w:rsidR="009A2742" w:rsidRPr="00C90971" w:rsidRDefault="009A2742" w:rsidP="00904B36">
            <w:pPr>
              <w:widowControl w:val="0"/>
              <w:autoSpaceDE w:val="0"/>
              <w:autoSpaceDN w:val="0"/>
              <w:adjustRightInd w:val="0"/>
              <w:spacing w:before="10"/>
              <w:ind w:right="1"/>
              <w:jc w:val="both"/>
              <w:rPr>
                <w:lang w:eastAsia="ru-RU"/>
              </w:rPr>
            </w:pPr>
            <w:r w:rsidRPr="00C90971">
              <w:rPr>
                <w:lang w:eastAsia="ru-RU"/>
              </w:rPr>
              <w:t>Закупка у единственного поставщика(исполнителя, подрядчика)</w:t>
            </w:r>
          </w:p>
        </w:tc>
      </w:tr>
      <w:tr w:rsidR="00C90971" w:rsidRPr="00C90971" w:rsidTr="00904B36">
        <w:trPr>
          <w:trHeight w:val="923"/>
        </w:trPr>
        <w:tc>
          <w:tcPr>
            <w:tcW w:w="3970" w:type="dxa"/>
          </w:tcPr>
          <w:p w:rsidR="009A2742" w:rsidRPr="00C90971" w:rsidRDefault="009A2742" w:rsidP="00904B36">
            <w:pPr>
              <w:autoSpaceDE w:val="0"/>
              <w:autoSpaceDN w:val="0"/>
              <w:adjustRightInd w:val="0"/>
              <w:jc w:val="both"/>
              <w:rPr>
                <w:bCs/>
                <w:i/>
                <w:lang w:eastAsia="en-US"/>
              </w:rPr>
            </w:pPr>
            <w:r w:rsidRPr="00C90971">
              <w:rPr>
                <w:bCs/>
                <w:i/>
                <w:lang w:eastAsia="en-US"/>
              </w:rPr>
              <w:t>Цена заключаемого договора (тыс. руб.)</w:t>
            </w:r>
          </w:p>
        </w:tc>
        <w:tc>
          <w:tcPr>
            <w:tcW w:w="5918" w:type="dxa"/>
          </w:tcPr>
          <w:p w:rsidR="009A2742" w:rsidRPr="00C90971" w:rsidRDefault="009A2742" w:rsidP="00904B36">
            <w:pPr>
              <w:autoSpaceDE w:val="0"/>
              <w:autoSpaceDN w:val="0"/>
              <w:adjustRightInd w:val="0"/>
              <w:jc w:val="both"/>
              <w:rPr>
                <w:bCs/>
                <w:lang w:eastAsia="en-US"/>
              </w:rPr>
            </w:pPr>
          </w:p>
        </w:tc>
      </w:tr>
    </w:tbl>
    <w:p w:rsidR="009A2742" w:rsidRPr="00C90971" w:rsidRDefault="009A2742" w:rsidP="00D706A9">
      <w:pPr>
        <w:spacing w:line="276" w:lineRule="auto"/>
        <w:rPr>
          <w:b/>
          <w:u w:val="single"/>
          <w:lang w:eastAsia="en-US"/>
        </w:rPr>
      </w:pPr>
    </w:p>
    <w:p w:rsidR="009A2742" w:rsidRPr="00C90971" w:rsidRDefault="009A2742" w:rsidP="00D706A9">
      <w:pPr>
        <w:spacing w:line="276" w:lineRule="auto"/>
        <w:rPr>
          <w:b/>
          <w:u w:val="single"/>
          <w:lang w:eastAsia="en-US"/>
        </w:rPr>
      </w:pPr>
      <w:r w:rsidRPr="00C90971">
        <w:rPr>
          <w:b/>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2591"/>
        <w:gridCol w:w="3095"/>
        <w:gridCol w:w="3593"/>
      </w:tblGrid>
      <w:tr w:rsidR="00C90971" w:rsidRPr="00C90971" w:rsidTr="00904B36">
        <w:tc>
          <w:tcPr>
            <w:tcW w:w="236" w:type="dxa"/>
          </w:tcPr>
          <w:p w:rsidR="009A2742" w:rsidRPr="00C90971" w:rsidRDefault="009A2742" w:rsidP="00904B36">
            <w:pPr>
              <w:spacing w:line="276" w:lineRule="auto"/>
              <w:jc w:val="center"/>
              <w:rPr>
                <w:i/>
                <w:lang w:eastAsia="en-US"/>
              </w:rPr>
            </w:pPr>
            <w:r w:rsidRPr="00C90971">
              <w:rPr>
                <w:i/>
                <w:lang w:eastAsia="en-US"/>
              </w:rPr>
              <w:t>№ п/п</w:t>
            </w:r>
          </w:p>
        </w:tc>
        <w:tc>
          <w:tcPr>
            <w:tcW w:w="2650" w:type="dxa"/>
          </w:tcPr>
          <w:p w:rsidR="009A2742" w:rsidRPr="00C90971" w:rsidRDefault="009A2742" w:rsidP="00904B36">
            <w:pPr>
              <w:spacing w:line="276" w:lineRule="auto"/>
              <w:jc w:val="center"/>
              <w:rPr>
                <w:i/>
                <w:lang w:eastAsia="en-US"/>
              </w:rPr>
            </w:pPr>
            <w:r w:rsidRPr="00C90971">
              <w:rPr>
                <w:i/>
                <w:lang w:eastAsia="en-US"/>
              </w:rPr>
              <w:t>Дата и номер</w:t>
            </w:r>
          </w:p>
          <w:p w:rsidR="009A2742" w:rsidRPr="00C90971" w:rsidRDefault="009A2742" w:rsidP="00904B36">
            <w:pPr>
              <w:spacing w:line="276" w:lineRule="auto"/>
              <w:jc w:val="center"/>
              <w:rPr>
                <w:i/>
                <w:lang w:eastAsia="en-US"/>
              </w:rPr>
            </w:pPr>
            <w:r w:rsidRPr="00C90971">
              <w:rPr>
                <w:i/>
                <w:lang w:eastAsia="en-US"/>
              </w:rPr>
              <w:t xml:space="preserve"> регистрации коммерческого предложения</w:t>
            </w:r>
          </w:p>
        </w:tc>
        <w:tc>
          <w:tcPr>
            <w:tcW w:w="3192" w:type="dxa"/>
          </w:tcPr>
          <w:p w:rsidR="009A2742" w:rsidRPr="00C90971" w:rsidRDefault="009A2742" w:rsidP="00904B36">
            <w:pPr>
              <w:spacing w:line="276" w:lineRule="auto"/>
              <w:jc w:val="center"/>
              <w:rPr>
                <w:i/>
                <w:lang w:eastAsia="en-US"/>
              </w:rPr>
            </w:pPr>
            <w:r w:rsidRPr="00C90971">
              <w:rPr>
                <w:i/>
                <w:lang w:eastAsia="en-US"/>
              </w:rPr>
              <w:t>Наименование поставщика</w:t>
            </w:r>
          </w:p>
        </w:tc>
        <w:tc>
          <w:tcPr>
            <w:tcW w:w="3724" w:type="dxa"/>
          </w:tcPr>
          <w:p w:rsidR="009A2742" w:rsidRPr="00C90971" w:rsidRDefault="009A2742" w:rsidP="00904B36">
            <w:pPr>
              <w:spacing w:line="276" w:lineRule="auto"/>
              <w:jc w:val="center"/>
              <w:rPr>
                <w:i/>
                <w:lang w:eastAsia="en-US"/>
              </w:rPr>
            </w:pPr>
            <w:r w:rsidRPr="00C90971">
              <w:rPr>
                <w:i/>
                <w:lang w:eastAsia="en-US"/>
              </w:rPr>
              <w:t>Цена и иные существенные условия исполнения договора, предлагаемые поставщиком.</w:t>
            </w:r>
          </w:p>
        </w:tc>
      </w:tr>
      <w:tr w:rsidR="00C90971" w:rsidRPr="00C90971" w:rsidTr="00904B36">
        <w:tc>
          <w:tcPr>
            <w:tcW w:w="236" w:type="dxa"/>
          </w:tcPr>
          <w:p w:rsidR="009A2742" w:rsidRPr="00C90971" w:rsidRDefault="009A2742" w:rsidP="00904B36">
            <w:pPr>
              <w:spacing w:after="200" w:line="276" w:lineRule="auto"/>
              <w:rPr>
                <w:b/>
                <w:lang w:eastAsia="en-US"/>
              </w:rPr>
            </w:pPr>
            <w:r w:rsidRPr="00C90971">
              <w:rPr>
                <w:b/>
                <w:lang w:eastAsia="en-US"/>
              </w:rPr>
              <w:t>1.</w:t>
            </w:r>
          </w:p>
        </w:tc>
        <w:tc>
          <w:tcPr>
            <w:tcW w:w="2650" w:type="dxa"/>
          </w:tcPr>
          <w:p w:rsidR="009A2742" w:rsidRPr="00C90971" w:rsidRDefault="009A2742" w:rsidP="00904B36">
            <w:pPr>
              <w:spacing w:after="200" w:line="276" w:lineRule="auto"/>
              <w:rPr>
                <w:b/>
                <w:u w:val="single"/>
                <w:lang w:eastAsia="en-US"/>
              </w:rPr>
            </w:pPr>
          </w:p>
        </w:tc>
        <w:tc>
          <w:tcPr>
            <w:tcW w:w="3192" w:type="dxa"/>
          </w:tcPr>
          <w:p w:rsidR="009A2742" w:rsidRPr="00C90971" w:rsidRDefault="009A2742" w:rsidP="00904B36">
            <w:pPr>
              <w:spacing w:after="200" w:line="276" w:lineRule="auto"/>
              <w:rPr>
                <w:b/>
                <w:u w:val="single"/>
                <w:lang w:eastAsia="en-US"/>
              </w:rPr>
            </w:pPr>
          </w:p>
        </w:tc>
        <w:tc>
          <w:tcPr>
            <w:tcW w:w="3724" w:type="dxa"/>
          </w:tcPr>
          <w:p w:rsidR="009A2742" w:rsidRPr="00C90971" w:rsidRDefault="009A2742" w:rsidP="00904B36">
            <w:pPr>
              <w:spacing w:after="200" w:line="276" w:lineRule="auto"/>
              <w:rPr>
                <w:b/>
                <w:u w:val="single"/>
                <w:lang w:eastAsia="en-US"/>
              </w:rPr>
            </w:pPr>
          </w:p>
        </w:tc>
      </w:tr>
      <w:tr w:rsidR="00C90971" w:rsidRPr="00C90971" w:rsidTr="00904B36">
        <w:tblPrEx>
          <w:tblLook w:val="0000"/>
        </w:tblPrEx>
        <w:trPr>
          <w:trHeight w:val="465"/>
        </w:trPr>
        <w:tc>
          <w:tcPr>
            <w:tcW w:w="236" w:type="dxa"/>
          </w:tcPr>
          <w:p w:rsidR="009A2742" w:rsidRPr="00C90971" w:rsidRDefault="009A2742" w:rsidP="00904B36">
            <w:pPr>
              <w:spacing w:after="200" w:line="276" w:lineRule="auto"/>
              <w:rPr>
                <w:b/>
                <w:lang w:eastAsia="en-US"/>
              </w:rPr>
            </w:pPr>
            <w:r w:rsidRPr="00C90971">
              <w:rPr>
                <w:b/>
                <w:lang w:eastAsia="en-US"/>
              </w:rPr>
              <w:t>2.</w:t>
            </w:r>
          </w:p>
        </w:tc>
        <w:tc>
          <w:tcPr>
            <w:tcW w:w="2650" w:type="dxa"/>
          </w:tcPr>
          <w:p w:rsidR="009A2742" w:rsidRPr="00C90971" w:rsidRDefault="009A2742" w:rsidP="00904B36">
            <w:pPr>
              <w:spacing w:after="200" w:line="276" w:lineRule="auto"/>
              <w:rPr>
                <w:b/>
                <w:u w:val="single"/>
                <w:lang w:eastAsia="en-US"/>
              </w:rPr>
            </w:pPr>
          </w:p>
        </w:tc>
        <w:tc>
          <w:tcPr>
            <w:tcW w:w="3192" w:type="dxa"/>
          </w:tcPr>
          <w:p w:rsidR="009A2742" w:rsidRPr="00C90971" w:rsidRDefault="009A2742" w:rsidP="00904B36">
            <w:pPr>
              <w:spacing w:after="200" w:line="276" w:lineRule="auto"/>
              <w:rPr>
                <w:b/>
                <w:u w:val="single"/>
                <w:lang w:eastAsia="en-US"/>
              </w:rPr>
            </w:pPr>
          </w:p>
        </w:tc>
        <w:tc>
          <w:tcPr>
            <w:tcW w:w="3724" w:type="dxa"/>
          </w:tcPr>
          <w:p w:rsidR="009A2742" w:rsidRPr="00C90971" w:rsidRDefault="009A2742" w:rsidP="00904B36">
            <w:pPr>
              <w:spacing w:after="200" w:line="276" w:lineRule="auto"/>
              <w:rPr>
                <w:b/>
                <w:u w:val="single"/>
                <w:lang w:eastAsia="en-US"/>
              </w:rPr>
            </w:pPr>
          </w:p>
        </w:tc>
      </w:tr>
      <w:tr w:rsidR="00C90971" w:rsidRPr="00C90971" w:rsidTr="00904B36">
        <w:tblPrEx>
          <w:tblLook w:val="0000"/>
        </w:tblPrEx>
        <w:trPr>
          <w:trHeight w:val="501"/>
        </w:trPr>
        <w:tc>
          <w:tcPr>
            <w:tcW w:w="236" w:type="dxa"/>
          </w:tcPr>
          <w:p w:rsidR="009A2742" w:rsidRPr="00C90971" w:rsidRDefault="009A2742" w:rsidP="00904B36">
            <w:pPr>
              <w:spacing w:after="200" w:line="276" w:lineRule="auto"/>
              <w:rPr>
                <w:b/>
                <w:lang w:eastAsia="en-US"/>
              </w:rPr>
            </w:pPr>
            <w:r w:rsidRPr="00C90971">
              <w:rPr>
                <w:b/>
                <w:lang w:eastAsia="en-US"/>
              </w:rPr>
              <w:t>3.</w:t>
            </w:r>
          </w:p>
        </w:tc>
        <w:tc>
          <w:tcPr>
            <w:tcW w:w="2650" w:type="dxa"/>
          </w:tcPr>
          <w:p w:rsidR="009A2742" w:rsidRPr="00C90971" w:rsidRDefault="009A2742" w:rsidP="00904B36">
            <w:pPr>
              <w:spacing w:after="200" w:line="276" w:lineRule="auto"/>
              <w:rPr>
                <w:b/>
                <w:u w:val="single"/>
                <w:lang w:eastAsia="en-US"/>
              </w:rPr>
            </w:pPr>
          </w:p>
        </w:tc>
        <w:tc>
          <w:tcPr>
            <w:tcW w:w="3192" w:type="dxa"/>
          </w:tcPr>
          <w:p w:rsidR="009A2742" w:rsidRPr="00C90971" w:rsidRDefault="009A2742" w:rsidP="00904B36">
            <w:pPr>
              <w:spacing w:after="200" w:line="276" w:lineRule="auto"/>
              <w:rPr>
                <w:b/>
                <w:u w:val="single"/>
                <w:lang w:eastAsia="en-US"/>
              </w:rPr>
            </w:pPr>
          </w:p>
        </w:tc>
        <w:tc>
          <w:tcPr>
            <w:tcW w:w="3724" w:type="dxa"/>
          </w:tcPr>
          <w:p w:rsidR="009A2742" w:rsidRPr="00C90971" w:rsidRDefault="009A2742" w:rsidP="00904B36">
            <w:pPr>
              <w:spacing w:after="200" w:line="276" w:lineRule="auto"/>
              <w:rPr>
                <w:b/>
                <w:u w:val="single"/>
                <w:lang w:eastAsia="en-US"/>
              </w:rPr>
            </w:pPr>
          </w:p>
        </w:tc>
      </w:tr>
    </w:tbl>
    <w:p w:rsidR="009A2742" w:rsidRPr="00C90971" w:rsidRDefault="009A2742" w:rsidP="00D706A9">
      <w:pPr>
        <w:spacing w:after="200" w:line="276" w:lineRule="auto"/>
        <w:jc w:val="both"/>
        <w:rPr>
          <w:i/>
          <w:lang w:eastAsia="en-US"/>
        </w:rPr>
      </w:pPr>
    </w:p>
    <w:p w:rsidR="009A2742" w:rsidRPr="00C90971" w:rsidRDefault="009A2742" w:rsidP="00102DEE">
      <w:pPr>
        <w:spacing w:after="200"/>
        <w:jc w:val="both"/>
        <w:rPr>
          <w:lang w:eastAsia="en-US"/>
        </w:rPr>
      </w:pPr>
      <w:r w:rsidRPr="00C90971">
        <w:rPr>
          <w:lang w:eastAsia="en-US"/>
        </w:rPr>
        <w:t xml:space="preserve">Сравнив коммерческие предложения, Заказчиком было принято решение заключить договор с поставщиком _______________ </w:t>
      </w:r>
      <w:r w:rsidRPr="00C90971">
        <w:rPr>
          <w:i/>
          <w:lang w:eastAsia="en-US"/>
        </w:rPr>
        <w:t>(указать наименование поставщика)</w:t>
      </w:r>
      <w:r w:rsidRPr="00C90971">
        <w:rPr>
          <w:lang w:eastAsia="en-US"/>
        </w:rPr>
        <w:t xml:space="preserve"> с ценой договора _________________ </w:t>
      </w:r>
      <w:r w:rsidRPr="00C90971">
        <w:rPr>
          <w:i/>
          <w:lang w:eastAsia="en-US"/>
        </w:rPr>
        <w:t>(указать цену заключаемого договора),</w:t>
      </w:r>
      <w:r w:rsidRPr="00C90971">
        <w:rPr>
          <w:lang w:eastAsia="en-US"/>
        </w:rPr>
        <w:t xml:space="preserve"> предложившего лучшие условия исполнения договора в коммерческом предложении, представленном Заказчику.</w:t>
      </w:r>
    </w:p>
    <w:p w:rsidR="009A2742" w:rsidRPr="00C90971" w:rsidRDefault="009A2742" w:rsidP="00102DEE">
      <w:pPr>
        <w:spacing w:after="200"/>
        <w:jc w:val="both"/>
        <w:rPr>
          <w:lang w:eastAsia="en-US"/>
        </w:rPr>
      </w:pPr>
      <w:r w:rsidRPr="00C90971">
        <w:rPr>
          <w:lang w:eastAsia="ru-RU"/>
        </w:rPr>
        <w:t>_________________________(_____________________________)</w:t>
      </w:r>
    </w:p>
    <w:p w:rsidR="009A2742" w:rsidRPr="00C90971" w:rsidRDefault="009A2742" w:rsidP="00D706A9">
      <w:pPr>
        <w:widowControl w:val="0"/>
        <w:tabs>
          <w:tab w:val="left" w:pos="3990"/>
        </w:tabs>
        <w:autoSpaceDE w:val="0"/>
        <w:autoSpaceDN w:val="0"/>
        <w:adjustRightInd w:val="0"/>
        <w:rPr>
          <w:i/>
          <w:lang w:eastAsia="ru-RU"/>
        </w:rPr>
      </w:pPr>
      <w:r w:rsidRPr="00C90971">
        <w:rPr>
          <w:i/>
          <w:lang w:eastAsia="ru-RU"/>
        </w:rPr>
        <w:t xml:space="preserve">                          (подпись)                           (Ф.И.О. ответственного должностного лица*)</w:t>
      </w:r>
    </w:p>
    <w:p w:rsidR="009A2742" w:rsidRPr="00C90971" w:rsidRDefault="009A2742" w:rsidP="00D706A9">
      <w:pPr>
        <w:spacing w:after="200" w:line="276" w:lineRule="auto"/>
        <w:rPr>
          <w:lang w:eastAsia="ru-RU"/>
        </w:rPr>
      </w:pPr>
      <w:r w:rsidRPr="00C90971">
        <w:rPr>
          <w:lang w:eastAsia="ru-RU"/>
        </w:rPr>
        <w:t>«____» ___________ 201_ г.</w:t>
      </w:r>
    </w:p>
    <w:p w:rsidR="009A2742" w:rsidRPr="00C90971" w:rsidRDefault="009A2742" w:rsidP="00D706A9">
      <w:pPr>
        <w:spacing w:after="200" w:line="276" w:lineRule="auto"/>
        <w:rPr>
          <w:lang w:eastAsia="ru-RU"/>
        </w:rPr>
      </w:pPr>
      <w:r w:rsidRPr="00C90971">
        <w:rPr>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9A2742" w:rsidRPr="00C90971" w:rsidRDefault="009A2742" w:rsidP="00D706A9">
      <w:pPr>
        <w:tabs>
          <w:tab w:val="left" w:pos="3286"/>
          <w:tab w:val="right" w:pos="9354"/>
        </w:tabs>
        <w:outlineLvl w:val="2"/>
        <w:rPr>
          <w:b/>
          <w:bCs/>
          <w:lang w:eastAsia="ru-RU"/>
        </w:rPr>
      </w:pPr>
      <w:r w:rsidRPr="00C90971">
        <w:rPr>
          <w:b/>
          <w:bCs/>
          <w:lang w:eastAsia="ru-RU"/>
        </w:rPr>
        <w:lastRenderedPageBreak/>
        <w:tab/>
      </w:r>
      <w:r w:rsidRPr="00C90971">
        <w:rPr>
          <w:b/>
          <w:bCs/>
          <w:lang w:eastAsia="ru-RU"/>
        </w:rPr>
        <w:tab/>
        <w:t>Приложение № 4</w:t>
      </w:r>
    </w:p>
    <w:p w:rsidR="009A2742" w:rsidRPr="00C90971" w:rsidRDefault="009A2742" w:rsidP="00D706A9">
      <w:pPr>
        <w:jc w:val="right"/>
        <w:outlineLvl w:val="2"/>
        <w:rPr>
          <w:b/>
          <w:bCs/>
          <w:lang w:eastAsia="ru-RU"/>
        </w:rPr>
      </w:pPr>
    </w:p>
    <w:p w:rsidR="009A2742" w:rsidRPr="00C90971" w:rsidRDefault="009A2742" w:rsidP="00D706A9">
      <w:pPr>
        <w:jc w:val="center"/>
        <w:outlineLvl w:val="2"/>
        <w:rPr>
          <w:b/>
          <w:bCs/>
          <w:lang w:eastAsia="ru-RU"/>
        </w:rPr>
      </w:pPr>
      <w:r w:rsidRPr="00C90971">
        <w:rPr>
          <w:b/>
          <w:bCs/>
          <w:lang w:eastAsia="ru-RU"/>
        </w:rPr>
        <w:t>ФОРМА АКТА ОБ ИСПОЛНЕНИИ ОБЯЗАТЕЛЬСТВ</w:t>
      </w:r>
    </w:p>
    <w:p w:rsidR="009A2742" w:rsidRPr="00C90971" w:rsidRDefault="009A2742" w:rsidP="00D706A9">
      <w:pPr>
        <w:jc w:val="center"/>
        <w:outlineLvl w:val="2"/>
        <w:rPr>
          <w:b/>
          <w:bCs/>
          <w:lang w:eastAsia="ru-RU"/>
        </w:rPr>
      </w:pPr>
      <w:r w:rsidRPr="00C90971">
        <w:rPr>
          <w:b/>
          <w:bCs/>
          <w:lang w:eastAsia="ru-RU"/>
        </w:rPr>
        <w:t>ПО ДОГОВОРУ (ОБРАЗЕЦ)</w:t>
      </w:r>
    </w:p>
    <w:p w:rsidR="009A2742" w:rsidRPr="00C90971" w:rsidRDefault="009A2742" w:rsidP="00D706A9">
      <w:pPr>
        <w:outlineLvl w:val="2"/>
        <w:rPr>
          <w:b/>
          <w:bCs/>
          <w:lang w:eastAsia="ru-RU"/>
        </w:rPr>
      </w:pPr>
    </w:p>
    <w:p w:rsidR="009A2742" w:rsidRPr="00C90971" w:rsidRDefault="009A2742" w:rsidP="00D706A9">
      <w:pPr>
        <w:jc w:val="center"/>
        <w:outlineLvl w:val="2"/>
        <w:rPr>
          <w:b/>
          <w:bCs/>
          <w:lang w:eastAsia="ru-RU"/>
        </w:rPr>
      </w:pPr>
      <w:r w:rsidRPr="00C90971">
        <w:rPr>
          <w:b/>
          <w:bCs/>
          <w:lang w:eastAsia="ru-RU"/>
        </w:rPr>
        <w:t>Акт</w:t>
      </w:r>
    </w:p>
    <w:p w:rsidR="009A2742" w:rsidRPr="00C90971" w:rsidRDefault="009A2742" w:rsidP="00D706A9">
      <w:pPr>
        <w:jc w:val="center"/>
        <w:outlineLvl w:val="2"/>
        <w:rPr>
          <w:b/>
          <w:bCs/>
          <w:lang w:eastAsia="ru-RU"/>
        </w:rPr>
      </w:pPr>
      <w:r w:rsidRPr="00C90971">
        <w:rPr>
          <w:b/>
          <w:bCs/>
          <w:lang w:eastAsia="ru-RU"/>
        </w:rPr>
        <w:t>об исполнении обязательств по договору</w:t>
      </w:r>
    </w:p>
    <w:p w:rsidR="009A2742" w:rsidRPr="00C90971" w:rsidRDefault="009A2742" w:rsidP="00D706A9">
      <w:pPr>
        <w:tabs>
          <w:tab w:val="left" w:pos="709"/>
        </w:tabs>
        <w:suppressAutoHyphens/>
        <w:overflowPunct w:val="0"/>
        <w:autoSpaceDN w:val="0"/>
        <w:textAlignment w:val="baseline"/>
        <w:rPr>
          <w:kern w:val="3"/>
          <w:lang w:eastAsia="ru-RU"/>
        </w:rPr>
      </w:pPr>
    </w:p>
    <w:p w:rsidR="009A2742" w:rsidRPr="00C90971" w:rsidRDefault="009A2742" w:rsidP="00206512">
      <w:pPr>
        <w:tabs>
          <w:tab w:val="left" w:pos="7470"/>
        </w:tabs>
        <w:jc w:val="right"/>
        <w:rPr>
          <w:lang w:eastAsia="ru-RU"/>
        </w:rPr>
      </w:pPr>
      <w:r w:rsidRPr="00C90971">
        <w:rPr>
          <w:lang w:eastAsia="ru-RU"/>
        </w:rPr>
        <w:t xml:space="preserve">«__» __________ 201_ г.                                                                                    </w:t>
      </w:r>
    </w:p>
    <w:p w:rsidR="009A2742" w:rsidRPr="00C90971" w:rsidRDefault="009A2742" w:rsidP="00D706A9">
      <w:pPr>
        <w:tabs>
          <w:tab w:val="left" w:pos="7470"/>
        </w:tabs>
        <w:rPr>
          <w:lang w:eastAsia="ru-RU"/>
        </w:rPr>
      </w:pPr>
    </w:p>
    <w:p w:rsidR="009A2742" w:rsidRPr="00C90971" w:rsidRDefault="009A2742" w:rsidP="00D706A9">
      <w:pPr>
        <w:ind w:firstLine="709"/>
        <w:jc w:val="both"/>
        <w:rPr>
          <w:lang w:eastAsia="ru-RU"/>
        </w:rPr>
      </w:pPr>
      <w:r w:rsidRPr="00C90971">
        <w:rPr>
          <w:lang w:eastAsia="en-US"/>
        </w:rPr>
        <w:t xml:space="preserve">Муниципальное бюджетное учреждение </w:t>
      </w:r>
      <w:r w:rsidR="00A55EE0">
        <w:rPr>
          <w:lang w:eastAsia="en-US"/>
        </w:rPr>
        <w:t xml:space="preserve">культуры Театр оперетты </w:t>
      </w:r>
      <w:r w:rsidRPr="00C90971">
        <w:rPr>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C90971">
        <w:rPr>
          <w:lang w:eastAsia="ru-RU"/>
        </w:rPr>
        <w:t>составили настоящий акт о нижеследующем:</w:t>
      </w:r>
    </w:p>
    <w:p w:rsidR="009A2742" w:rsidRPr="00C90971" w:rsidRDefault="009A2742" w:rsidP="00102DEE">
      <w:pPr>
        <w:numPr>
          <w:ilvl w:val="0"/>
          <w:numId w:val="28"/>
        </w:numPr>
        <w:ind w:left="0" w:firstLine="0"/>
        <w:contextualSpacing/>
        <w:jc w:val="both"/>
        <w:rPr>
          <w:lang w:eastAsia="en-US"/>
        </w:rPr>
      </w:pPr>
      <w:r w:rsidRPr="00C90971">
        <w:rPr>
          <w:lang w:eastAsia="en-US"/>
        </w:rPr>
        <w:t>В соответствии с Договором №__ от «___» ___________201_ г. Исполнитель (Поставщик, Подрядчик) выполнил свои обязательства по договору в полном объеме.</w:t>
      </w:r>
    </w:p>
    <w:p w:rsidR="009A2742" w:rsidRPr="00C90971" w:rsidRDefault="009A2742" w:rsidP="00102DEE">
      <w:pPr>
        <w:numPr>
          <w:ilvl w:val="0"/>
          <w:numId w:val="28"/>
        </w:numPr>
        <w:ind w:left="0" w:firstLine="0"/>
        <w:contextualSpacing/>
        <w:jc w:val="both"/>
        <w:rPr>
          <w:lang w:eastAsia="en-US"/>
        </w:rPr>
      </w:pPr>
      <w:r w:rsidRPr="00C90971">
        <w:rPr>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9A2742" w:rsidRPr="00C90971" w:rsidRDefault="009A2742" w:rsidP="00102DEE">
      <w:pPr>
        <w:numPr>
          <w:ilvl w:val="0"/>
          <w:numId w:val="28"/>
        </w:numPr>
        <w:ind w:left="0" w:firstLine="0"/>
        <w:contextualSpacing/>
        <w:jc w:val="both"/>
        <w:rPr>
          <w:lang w:eastAsia="en-US"/>
        </w:rPr>
      </w:pPr>
      <w:r w:rsidRPr="00C90971">
        <w:rPr>
          <w:lang w:eastAsia="en-US"/>
        </w:rPr>
        <w:t>Общая стоимость поставленной продукции (выполненных работ, оказанных услуг) по Договору составляет ____________ (___________) рублей.</w:t>
      </w:r>
    </w:p>
    <w:p w:rsidR="009A2742" w:rsidRPr="00C90971" w:rsidRDefault="009A2742" w:rsidP="00102DEE">
      <w:pPr>
        <w:numPr>
          <w:ilvl w:val="0"/>
          <w:numId w:val="28"/>
        </w:numPr>
        <w:ind w:left="0" w:firstLine="0"/>
        <w:contextualSpacing/>
        <w:jc w:val="both"/>
        <w:rPr>
          <w:lang w:eastAsia="en-US"/>
        </w:rPr>
      </w:pPr>
      <w:r w:rsidRPr="00C90971">
        <w:rPr>
          <w:lang w:eastAsia="en-US"/>
        </w:rPr>
        <w:t>Заказчик полностью исполнил свои обязательства по оплате поставленной продукции (выполненных работ, оказанных услуг).</w:t>
      </w:r>
    </w:p>
    <w:p w:rsidR="009A2742" w:rsidRPr="00C90971" w:rsidRDefault="009A2742" w:rsidP="00102DEE">
      <w:pPr>
        <w:numPr>
          <w:ilvl w:val="0"/>
          <w:numId w:val="28"/>
        </w:numPr>
        <w:ind w:left="0" w:firstLine="0"/>
        <w:contextualSpacing/>
        <w:jc w:val="both"/>
        <w:rPr>
          <w:lang w:eastAsia="en-US"/>
        </w:rPr>
      </w:pPr>
      <w:r w:rsidRPr="00C90971">
        <w:rPr>
          <w:lang w:eastAsia="en-US"/>
        </w:rPr>
        <w:t>Настоящий акт является неотъемлемой частью договора №__ от «___» ___________201_ г.</w:t>
      </w:r>
    </w:p>
    <w:p w:rsidR="009A2742" w:rsidRPr="00C90971" w:rsidRDefault="009A2742" w:rsidP="00102DEE">
      <w:pPr>
        <w:numPr>
          <w:ilvl w:val="0"/>
          <w:numId w:val="28"/>
        </w:numPr>
        <w:ind w:left="0" w:firstLine="0"/>
        <w:contextualSpacing/>
        <w:jc w:val="both"/>
        <w:rPr>
          <w:lang w:eastAsia="en-US"/>
        </w:rPr>
      </w:pPr>
      <w:r w:rsidRPr="00C90971">
        <w:rPr>
          <w:lang w:eastAsia="en-US"/>
        </w:rPr>
        <w:t>Настоящий акт составлен в двух аутентичных экземплярах, по одному для каждой Стороны, имеющих одинаковую юридическую силу.</w:t>
      </w:r>
    </w:p>
    <w:p w:rsidR="009A2742" w:rsidRPr="00C90971" w:rsidRDefault="009A2742" w:rsidP="00D706A9">
      <w:pPr>
        <w:tabs>
          <w:tab w:val="decimal" w:pos="288"/>
          <w:tab w:val="decimal" w:pos="1152"/>
        </w:tabs>
        <w:jc w:val="both"/>
        <w:rPr>
          <w:lang w:eastAsia="en-US"/>
        </w:rPr>
      </w:pPr>
    </w:p>
    <w:p w:rsidR="009A2742" w:rsidRPr="00C90971" w:rsidRDefault="009A2742" w:rsidP="00D706A9">
      <w:pPr>
        <w:tabs>
          <w:tab w:val="decimal" w:pos="288"/>
          <w:tab w:val="decimal" w:pos="1152"/>
        </w:tabs>
        <w:jc w:val="center"/>
        <w:rPr>
          <w:lang w:eastAsia="en-US"/>
        </w:rPr>
      </w:pPr>
    </w:p>
    <w:p w:rsidR="009A2742" w:rsidRPr="00C90971" w:rsidRDefault="009A2742" w:rsidP="006F0822">
      <w:pPr>
        <w:tabs>
          <w:tab w:val="left" w:pos="709"/>
        </w:tabs>
        <w:suppressAutoHyphens/>
        <w:overflowPunct w:val="0"/>
        <w:autoSpaceDN w:val="0"/>
        <w:spacing w:after="60" w:line="100" w:lineRule="atLeast"/>
        <w:textAlignment w:val="baseline"/>
        <w:rPr>
          <w:b/>
          <w:kern w:val="3"/>
          <w:lang w:eastAsia="ru-RU"/>
        </w:rPr>
      </w:pPr>
      <w:r w:rsidRPr="00C90971">
        <w:rPr>
          <w:b/>
          <w:kern w:val="3"/>
          <w:lang w:eastAsia="ru-RU"/>
        </w:rPr>
        <w:t xml:space="preserve">Заказчик:                                                                              Исполнитель (Поставщик, </w:t>
      </w:r>
    </w:p>
    <w:p w:rsidR="009A2742" w:rsidRPr="00C90971" w:rsidRDefault="009A2742" w:rsidP="006F0822">
      <w:pPr>
        <w:tabs>
          <w:tab w:val="left" w:pos="709"/>
        </w:tabs>
        <w:suppressAutoHyphens/>
        <w:overflowPunct w:val="0"/>
        <w:autoSpaceDN w:val="0"/>
        <w:spacing w:after="60" w:line="100" w:lineRule="atLeast"/>
        <w:jc w:val="center"/>
        <w:textAlignment w:val="baseline"/>
        <w:rPr>
          <w:b/>
          <w:kern w:val="3"/>
          <w:lang w:eastAsia="ru-RU"/>
        </w:rPr>
      </w:pPr>
      <w:r w:rsidRPr="00C90971">
        <w:rPr>
          <w:b/>
          <w:kern w:val="3"/>
          <w:lang w:eastAsia="ru-RU"/>
        </w:rPr>
        <w:t>Подрядчик):</w:t>
      </w:r>
    </w:p>
    <w:p w:rsidR="009A2742" w:rsidRPr="00C90971" w:rsidRDefault="009A2742" w:rsidP="00D706A9">
      <w:pPr>
        <w:tabs>
          <w:tab w:val="left" w:pos="709"/>
        </w:tabs>
        <w:suppressAutoHyphens/>
        <w:overflowPunct w:val="0"/>
        <w:autoSpaceDN w:val="0"/>
        <w:spacing w:after="60" w:line="100" w:lineRule="atLeast"/>
        <w:textAlignment w:val="baseline"/>
        <w:rPr>
          <w:kern w:val="3"/>
          <w:lang w:eastAsia="ru-RU"/>
        </w:rPr>
      </w:pPr>
    </w:p>
    <w:p w:rsidR="009A2742" w:rsidRPr="00C90971" w:rsidRDefault="009A2742" w:rsidP="00D706A9">
      <w:pPr>
        <w:tabs>
          <w:tab w:val="left" w:pos="709"/>
        </w:tabs>
        <w:suppressAutoHyphens/>
        <w:overflowPunct w:val="0"/>
        <w:autoSpaceDN w:val="0"/>
        <w:spacing w:after="60" w:line="100" w:lineRule="atLeast"/>
        <w:textAlignment w:val="baseline"/>
        <w:rPr>
          <w:kern w:val="3"/>
          <w:lang w:eastAsia="ru-RU"/>
        </w:rPr>
      </w:pPr>
      <w:r w:rsidRPr="00C90971">
        <w:rPr>
          <w:kern w:val="3"/>
          <w:lang w:eastAsia="ru-RU"/>
        </w:rPr>
        <w:t>____________/__________  /                                                 ____________/__________/</w:t>
      </w:r>
    </w:p>
    <w:p w:rsidR="009A2742" w:rsidRPr="00C90971" w:rsidRDefault="009A2742" w:rsidP="00D706A9">
      <w:pPr>
        <w:tabs>
          <w:tab w:val="left" w:pos="709"/>
        </w:tabs>
        <w:suppressAutoHyphens/>
        <w:overflowPunct w:val="0"/>
        <w:autoSpaceDN w:val="0"/>
        <w:spacing w:after="60" w:line="100" w:lineRule="atLeast"/>
        <w:textAlignment w:val="baseline"/>
        <w:rPr>
          <w:kern w:val="3"/>
          <w:lang w:eastAsia="ru-RU"/>
        </w:rPr>
      </w:pPr>
    </w:p>
    <w:p w:rsidR="009A2742" w:rsidRPr="00C90971" w:rsidRDefault="009A2742" w:rsidP="00D706A9">
      <w:pPr>
        <w:tabs>
          <w:tab w:val="left" w:pos="709"/>
        </w:tabs>
        <w:suppressAutoHyphens/>
        <w:overflowPunct w:val="0"/>
        <w:autoSpaceDN w:val="0"/>
        <w:spacing w:after="60" w:line="100" w:lineRule="atLeast"/>
        <w:textAlignment w:val="baseline"/>
        <w:rPr>
          <w:kern w:val="3"/>
          <w:lang w:eastAsia="ru-RU"/>
        </w:rPr>
      </w:pPr>
      <w:r w:rsidRPr="00C90971">
        <w:rPr>
          <w:kern w:val="3"/>
          <w:lang w:eastAsia="ru-RU"/>
        </w:rPr>
        <w:t>М.П.                                                                    М.П.</w:t>
      </w:r>
    </w:p>
    <w:p w:rsidR="009A2742" w:rsidRPr="00C90971" w:rsidRDefault="009A2742" w:rsidP="00D706A9">
      <w:pPr>
        <w:spacing w:after="160" w:line="259" w:lineRule="auto"/>
        <w:rPr>
          <w:kern w:val="3"/>
          <w:lang w:eastAsia="ru-RU"/>
        </w:rPr>
      </w:pPr>
    </w:p>
    <w:p w:rsidR="009A2742" w:rsidRPr="00C90971" w:rsidRDefault="009A2742" w:rsidP="00980591">
      <w:pPr>
        <w:pStyle w:val="a7"/>
        <w:tabs>
          <w:tab w:val="left" w:pos="1701"/>
        </w:tabs>
        <w:autoSpaceDE w:val="0"/>
        <w:ind w:left="0" w:firstLine="284"/>
        <w:jc w:val="both"/>
        <w:rPr>
          <w:lang w:eastAsia="en-US"/>
        </w:rPr>
      </w:pPr>
    </w:p>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p w:rsidR="009A2742" w:rsidRPr="00C90971" w:rsidRDefault="009A2742" w:rsidP="00324D46">
      <w:pPr>
        <w:jc w:val="right"/>
      </w:pPr>
    </w:p>
    <w:p w:rsidR="009A2742" w:rsidRPr="00C90971" w:rsidRDefault="009A2742" w:rsidP="00324D46">
      <w:pPr>
        <w:jc w:val="right"/>
      </w:pPr>
    </w:p>
    <w:p w:rsidR="009A2742" w:rsidRPr="00C90971" w:rsidRDefault="009A2742" w:rsidP="00324D46">
      <w:pPr>
        <w:jc w:val="right"/>
      </w:pPr>
    </w:p>
    <w:p w:rsidR="009A2742" w:rsidRPr="00C90971" w:rsidRDefault="009A2742" w:rsidP="00324D46">
      <w:pPr>
        <w:jc w:val="right"/>
        <w:rPr>
          <w:b/>
        </w:rPr>
      </w:pPr>
      <w:r w:rsidRPr="00C90971">
        <w:rPr>
          <w:b/>
        </w:rPr>
        <w:lastRenderedPageBreak/>
        <w:t>Приложение № 5</w:t>
      </w:r>
    </w:p>
    <w:p w:rsidR="009A2742" w:rsidRPr="00C90971" w:rsidRDefault="009A2742" w:rsidP="00324D46">
      <w:pPr>
        <w:jc w:val="right"/>
      </w:pPr>
    </w:p>
    <w:p w:rsidR="009A2742" w:rsidRPr="00C90971" w:rsidRDefault="009A2742" w:rsidP="00546C75">
      <w:pPr>
        <w:jc w:val="center"/>
        <w:rPr>
          <w:b/>
        </w:rPr>
      </w:pPr>
      <w:r w:rsidRPr="00C90971">
        <w:rPr>
          <w:b/>
        </w:rPr>
        <w:t>ФОРМА ЗАЯВКИ НА УЧАСТИЕ В ЗАПРОСЕ КОТИРОВОК В ЭЛЕКТРОННОЙ ФОРМЕ (ОБРАЗЕЦ)</w:t>
      </w:r>
    </w:p>
    <w:p w:rsidR="009A2742" w:rsidRPr="00C90971" w:rsidRDefault="009A2742" w:rsidP="00546C75">
      <w:pPr>
        <w:jc w:val="center"/>
        <w:rPr>
          <w:b/>
        </w:rPr>
      </w:pPr>
    </w:p>
    <w:p w:rsidR="009A2742" w:rsidRPr="00C90971" w:rsidRDefault="009A2742" w:rsidP="00546C75">
      <w:pPr>
        <w:jc w:val="center"/>
        <w:rPr>
          <w:b/>
        </w:rPr>
      </w:pPr>
      <w:r w:rsidRPr="00C90971">
        <w:rPr>
          <w:b/>
        </w:rPr>
        <w:t>Заявка на участие в запросе котировок в электронной форме</w:t>
      </w:r>
    </w:p>
    <w:p w:rsidR="009A2742" w:rsidRPr="00C90971" w:rsidRDefault="009A2742" w:rsidP="00546C75">
      <w:pPr>
        <w:jc w:val="center"/>
        <w:rPr>
          <w:b/>
        </w:rPr>
      </w:pPr>
      <w:r w:rsidRPr="00C90971">
        <w:rPr>
          <w:b/>
        </w:rPr>
        <w:t>на право заключения договора на ___________________________</w:t>
      </w:r>
    </w:p>
    <w:p w:rsidR="009A2742" w:rsidRPr="00C90971" w:rsidRDefault="009A2742" w:rsidP="00546C75">
      <w:pPr>
        <w:jc w:val="center"/>
        <w:rPr>
          <w:b/>
        </w:rPr>
      </w:pPr>
      <w:r w:rsidRPr="00C90971">
        <w:rPr>
          <w:b/>
        </w:rPr>
        <w:t>(наименование объекта закупки)</w:t>
      </w:r>
    </w:p>
    <w:p w:rsidR="009A2742" w:rsidRPr="00C90971" w:rsidRDefault="009A2742" w:rsidP="00546C75">
      <w:pPr>
        <w:jc w:val="center"/>
      </w:pPr>
    </w:p>
    <w:p w:rsidR="009A2742" w:rsidRPr="00C90971" w:rsidRDefault="009A2742" w:rsidP="00E87ECF">
      <w:pPr>
        <w:autoSpaceDE w:val="0"/>
        <w:autoSpaceDN w:val="0"/>
        <w:adjustRightInd w:val="0"/>
        <w:jc w:val="right"/>
      </w:pPr>
      <w:r w:rsidRPr="00C90971">
        <w:t xml:space="preserve">«___»_______ 202__ г. </w:t>
      </w:r>
    </w:p>
    <w:p w:rsidR="009A2742" w:rsidRPr="00C90971" w:rsidRDefault="009A2742" w:rsidP="00FD02E3"/>
    <w:p w:rsidR="009A2742" w:rsidRPr="00C90971" w:rsidRDefault="009A2742" w:rsidP="00FD02E3">
      <w:r w:rsidRPr="00C90971">
        <w:t>Кому: __________________________</w:t>
      </w:r>
    </w:p>
    <w:p w:rsidR="009A2742" w:rsidRPr="00C90971" w:rsidRDefault="009A2742" w:rsidP="00FD02E3">
      <w:r w:rsidRPr="00C90971">
        <w:t>От кого:  ____________________________________________________________________________</w:t>
      </w:r>
    </w:p>
    <w:p w:rsidR="009A2742" w:rsidRPr="00C90971" w:rsidRDefault="009A2742" w:rsidP="00FD02E3">
      <w:r w:rsidRPr="00C90971">
        <w:t>(наименование, фирменное наименование (при наличии), организационно-правовая форма Участника закупки)</w:t>
      </w:r>
    </w:p>
    <w:p w:rsidR="009A2742" w:rsidRPr="00C90971" w:rsidRDefault="009A2742" w:rsidP="00FD02E3">
      <w:r w:rsidRPr="00C90971">
        <w:t>Контактное лицо:  ____________________________________________________________________</w:t>
      </w:r>
    </w:p>
    <w:p w:rsidR="009A2742" w:rsidRPr="00C90971" w:rsidRDefault="009A2742" w:rsidP="00FD02E3">
      <w:pPr>
        <w:jc w:val="both"/>
      </w:pPr>
      <w:r w:rsidRPr="00C90971">
        <w:t>Контактный телефон:_________________________ Адрес электронной почты _________________</w:t>
      </w:r>
    </w:p>
    <w:p w:rsidR="009A2742" w:rsidRPr="00C90971" w:rsidRDefault="009A2742" w:rsidP="00FD02E3">
      <w:pPr>
        <w:jc w:val="both"/>
      </w:pPr>
      <w:r w:rsidRPr="00C90971">
        <w:t>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извещением о проведении запроса котировок:</w:t>
      </w:r>
    </w:p>
    <w:p w:rsidR="009A2742" w:rsidRPr="00C90971" w:rsidRDefault="009A2742" w:rsidP="00FD02E3">
      <w:pPr>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6521"/>
        <w:gridCol w:w="2438"/>
      </w:tblGrid>
      <w:tr w:rsidR="00C90971" w:rsidRPr="00C90971" w:rsidTr="00F41BC7">
        <w:trPr>
          <w:trHeight w:val="357"/>
        </w:trPr>
        <w:tc>
          <w:tcPr>
            <w:tcW w:w="567" w:type="dxa"/>
          </w:tcPr>
          <w:p w:rsidR="009A2742" w:rsidRPr="00C90971" w:rsidRDefault="009A2742" w:rsidP="00583024">
            <w:r w:rsidRPr="00C90971">
              <w:t>1.</w:t>
            </w:r>
          </w:p>
        </w:tc>
        <w:tc>
          <w:tcPr>
            <w:tcW w:w="6521" w:type="dxa"/>
          </w:tcPr>
          <w:p w:rsidR="009A2742" w:rsidRPr="00C90971" w:rsidRDefault="009A2742" w:rsidP="00583024">
            <w:r w:rsidRPr="00C90971">
              <w:t>ФИО руководителя</w:t>
            </w:r>
          </w:p>
        </w:tc>
        <w:tc>
          <w:tcPr>
            <w:tcW w:w="2438" w:type="dxa"/>
          </w:tcPr>
          <w:p w:rsidR="009A2742" w:rsidRPr="00C90971" w:rsidRDefault="009A2742" w:rsidP="00583024">
            <w:pPr>
              <w:rPr>
                <w:lang w:val="en-US"/>
              </w:rPr>
            </w:pPr>
          </w:p>
        </w:tc>
      </w:tr>
      <w:tr w:rsidR="00C90971" w:rsidRPr="00C90971" w:rsidTr="00F41BC7">
        <w:trPr>
          <w:trHeight w:val="349"/>
        </w:trPr>
        <w:tc>
          <w:tcPr>
            <w:tcW w:w="567" w:type="dxa"/>
            <w:vMerge w:val="restart"/>
          </w:tcPr>
          <w:p w:rsidR="009A2742" w:rsidRPr="00C90971" w:rsidRDefault="009A2742" w:rsidP="00583024">
            <w:r w:rsidRPr="00C90971">
              <w:t>2.</w:t>
            </w:r>
          </w:p>
        </w:tc>
        <w:tc>
          <w:tcPr>
            <w:tcW w:w="6521" w:type="dxa"/>
          </w:tcPr>
          <w:p w:rsidR="009A2742" w:rsidRPr="00C90971" w:rsidRDefault="009A2742" w:rsidP="00583024">
            <w:r w:rsidRPr="00C90971">
              <w:rPr>
                <w:b/>
              </w:rPr>
              <w:t>ИНН</w:t>
            </w:r>
            <w:r w:rsidRPr="00C90971">
              <w:t xml:space="preserve"> (для юридического лица, для физического лица, для  индивидуального предпринимателя)</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t>Дата постановки на налоговый учет (для физического лица, для  индивидуального предпринимателя - дата выдачи ИНН)</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r w:rsidRPr="00C90971">
              <w:rPr>
                <w:b/>
              </w:rPr>
              <w:t>ОГРН (ОРГНИП)</w:t>
            </w:r>
            <w:r w:rsidRPr="00C90971">
              <w:t xml:space="preserve"> (для юридического лица/ для  индивидуального предпринимателя)</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r w:rsidRPr="00C90971">
              <w:rPr>
                <w:b/>
              </w:rPr>
              <w:t>КПП</w:t>
            </w:r>
            <w:r w:rsidRPr="00C90971">
              <w:t xml:space="preserve"> (для юридического лица)</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r w:rsidRPr="00C90971">
              <w:rPr>
                <w:b/>
              </w:rPr>
              <w:t>ОКПО</w:t>
            </w:r>
            <w:r w:rsidRPr="00C90971">
              <w:t xml:space="preserve"> (для юридического лица)</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tabs>
                <w:tab w:val="left" w:pos="904"/>
              </w:tabs>
            </w:pPr>
            <w:r w:rsidRPr="00C90971">
              <w:rPr>
                <w:b/>
              </w:rPr>
              <w:t>ОКОПФ</w:t>
            </w:r>
            <w:r w:rsidRPr="00C90971">
              <w:t xml:space="preserve"> (для юридического лица)</w:t>
            </w:r>
          </w:p>
        </w:tc>
        <w:tc>
          <w:tcPr>
            <w:tcW w:w="2438" w:type="dxa"/>
          </w:tcPr>
          <w:p w:rsidR="009A2742" w:rsidRPr="00C90971" w:rsidRDefault="009A2742" w:rsidP="00583024"/>
        </w:tc>
      </w:tr>
      <w:tr w:rsidR="00C90971" w:rsidRPr="00C90971" w:rsidTr="00740F26">
        <w:trPr>
          <w:trHeight w:val="591"/>
        </w:trPr>
        <w:tc>
          <w:tcPr>
            <w:tcW w:w="567" w:type="dxa"/>
            <w:vMerge/>
          </w:tcPr>
          <w:p w:rsidR="009A2742" w:rsidRPr="00C90971" w:rsidRDefault="009A2742" w:rsidP="00583024"/>
        </w:tc>
        <w:tc>
          <w:tcPr>
            <w:tcW w:w="6521" w:type="dxa"/>
          </w:tcPr>
          <w:p w:rsidR="009A2742" w:rsidRPr="00C90971" w:rsidRDefault="009A2742" w:rsidP="00583024">
            <w:r w:rsidRPr="00C90971">
              <w:rPr>
                <w:b/>
              </w:rPr>
              <w:t>ОКТМО</w:t>
            </w:r>
            <w:r w:rsidRPr="00C90971">
              <w:t xml:space="preserve"> (для юридического лица, физического лица, индивидуального предпринимателя)</w:t>
            </w:r>
          </w:p>
        </w:tc>
        <w:tc>
          <w:tcPr>
            <w:tcW w:w="2438" w:type="dxa"/>
          </w:tcPr>
          <w:p w:rsidR="009A2742" w:rsidRPr="00C90971" w:rsidRDefault="009A2742" w:rsidP="00583024"/>
        </w:tc>
      </w:tr>
      <w:tr w:rsidR="00C90971" w:rsidRPr="00C90971" w:rsidTr="00F41BC7">
        <w:trPr>
          <w:trHeight w:val="349"/>
        </w:trPr>
        <w:tc>
          <w:tcPr>
            <w:tcW w:w="567" w:type="dxa"/>
            <w:vMerge w:val="restart"/>
          </w:tcPr>
          <w:p w:rsidR="009A2742" w:rsidRPr="00C90971" w:rsidRDefault="009A2742" w:rsidP="00583024">
            <w:r w:rsidRPr="00C90971">
              <w:t xml:space="preserve">3. </w:t>
            </w:r>
          </w:p>
        </w:tc>
        <w:tc>
          <w:tcPr>
            <w:tcW w:w="8959" w:type="dxa"/>
            <w:gridSpan w:val="2"/>
          </w:tcPr>
          <w:p w:rsidR="009A2742" w:rsidRPr="00C90971" w:rsidRDefault="009A2742" w:rsidP="00583024">
            <w:r w:rsidRPr="00C90971">
              <w:rPr>
                <w:b/>
              </w:rPr>
              <w:t xml:space="preserve">Адрес местонахождения </w:t>
            </w:r>
            <w:r w:rsidRPr="00C90971">
              <w:t>(для юридического лица, физического лица, индивидуального предпринимателя)</w:t>
            </w:r>
          </w:p>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 xml:space="preserve">Индекс </w:t>
            </w:r>
            <w:r w:rsidRPr="00C90971">
              <w:t>(для юридического лица, физического лица, индивидуального предпринимателя)</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 xml:space="preserve">Страна </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Субъект РФ</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 xml:space="preserve">Район </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Город</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Населенный пункт</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Улица</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Номер дома (владения)</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Корпус (строение)</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Офис (квартира)</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Адрес электронной почты</w:t>
            </w:r>
          </w:p>
        </w:tc>
        <w:tc>
          <w:tcPr>
            <w:tcW w:w="2438" w:type="dxa"/>
          </w:tcPr>
          <w:p w:rsidR="009A2742" w:rsidRPr="00C90971" w:rsidRDefault="009A2742" w:rsidP="00583024"/>
        </w:tc>
      </w:tr>
      <w:tr w:rsidR="00C90971" w:rsidRPr="00C90971" w:rsidTr="00F41BC7">
        <w:trPr>
          <w:trHeight w:val="349"/>
        </w:trPr>
        <w:tc>
          <w:tcPr>
            <w:tcW w:w="567" w:type="dxa"/>
            <w:vMerge/>
          </w:tcPr>
          <w:p w:rsidR="009A2742" w:rsidRPr="00C90971" w:rsidRDefault="009A2742" w:rsidP="00583024"/>
        </w:tc>
        <w:tc>
          <w:tcPr>
            <w:tcW w:w="6521" w:type="dxa"/>
          </w:tcPr>
          <w:p w:rsidR="009A2742" w:rsidRPr="00C90971" w:rsidRDefault="009A2742" w:rsidP="00583024">
            <w:pPr>
              <w:rPr>
                <w:b/>
              </w:rPr>
            </w:pPr>
            <w:r w:rsidRPr="00C90971">
              <w:rPr>
                <w:b/>
              </w:rPr>
              <w:t>Контактный телефон</w:t>
            </w:r>
          </w:p>
        </w:tc>
        <w:tc>
          <w:tcPr>
            <w:tcW w:w="2438" w:type="dxa"/>
          </w:tcPr>
          <w:p w:rsidR="009A2742" w:rsidRPr="00C90971" w:rsidRDefault="009A2742" w:rsidP="00583024"/>
        </w:tc>
      </w:tr>
      <w:tr w:rsidR="00C90971" w:rsidRPr="00C90971" w:rsidTr="00F41BC7">
        <w:trPr>
          <w:trHeight w:val="77"/>
        </w:trPr>
        <w:tc>
          <w:tcPr>
            <w:tcW w:w="567" w:type="dxa"/>
          </w:tcPr>
          <w:p w:rsidR="009A2742" w:rsidRPr="00C90971" w:rsidRDefault="009A2742" w:rsidP="00583024">
            <w:r w:rsidRPr="00C90971">
              <w:t>4.</w:t>
            </w:r>
          </w:p>
        </w:tc>
        <w:tc>
          <w:tcPr>
            <w:tcW w:w="6521" w:type="dxa"/>
          </w:tcPr>
          <w:p w:rsidR="009A2742" w:rsidRPr="00C90971" w:rsidRDefault="009A2742" w:rsidP="00583024">
            <w:r w:rsidRPr="00C90971">
              <w:t>Банковские реквизиты</w:t>
            </w:r>
          </w:p>
        </w:tc>
        <w:tc>
          <w:tcPr>
            <w:tcW w:w="2438" w:type="dxa"/>
          </w:tcPr>
          <w:p w:rsidR="009A2742" w:rsidRPr="00C90971" w:rsidRDefault="009A2742" w:rsidP="00583024"/>
        </w:tc>
      </w:tr>
      <w:tr w:rsidR="00C90971" w:rsidRPr="00C90971" w:rsidTr="00F41BC7">
        <w:trPr>
          <w:trHeight w:val="77"/>
        </w:trPr>
        <w:tc>
          <w:tcPr>
            <w:tcW w:w="567" w:type="dxa"/>
          </w:tcPr>
          <w:p w:rsidR="009A2742" w:rsidRPr="00C90971" w:rsidRDefault="009A2742" w:rsidP="00583024">
            <w:r w:rsidRPr="00C90971">
              <w:t>5.</w:t>
            </w:r>
          </w:p>
        </w:tc>
        <w:tc>
          <w:tcPr>
            <w:tcW w:w="6521" w:type="dxa"/>
          </w:tcPr>
          <w:p w:rsidR="009A2742" w:rsidRPr="00C90971" w:rsidRDefault="009A2742" w:rsidP="00583024">
            <w:pPr>
              <w:autoSpaceDE w:val="0"/>
              <w:autoSpaceDN w:val="0"/>
              <w:adjustRightInd w:val="0"/>
              <w:jc w:val="both"/>
            </w:pPr>
            <w:r w:rsidRPr="00C90971">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Pr>
          <w:p w:rsidR="009A2742" w:rsidRPr="00C90971" w:rsidRDefault="009A2742" w:rsidP="00583024">
            <w:r w:rsidRPr="00C90971">
              <w:t xml:space="preserve"> В соответствии с приложением №1 к котировочной заявке.</w:t>
            </w:r>
          </w:p>
          <w:p w:rsidR="009A2742" w:rsidRPr="00C90971" w:rsidRDefault="009A2742" w:rsidP="00583024"/>
        </w:tc>
      </w:tr>
      <w:tr w:rsidR="00C90971" w:rsidRPr="00C90971" w:rsidTr="00F41BC7">
        <w:trPr>
          <w:trHeight w:val="77"/>
        </w:trPr>
        <w:tc>
          <w:tcPr>
            <w:tcW w:w="567" w:type="dxa"/>
          </w:tcPr>
          <w:p w:rsidR="009A2742" w:rsidRPr="00C90971" w:rsidRDefault="009A2742" w:rsidP="00583024">
            <w:r w:rsidRPr="00C90971">
              <w:t>6.</w:t>
            </w:r>
          </w:p>
        </w:tc>
        <w:tc>
          <w:tcPr>
            <w:tcW w:w="6521" w:type="dxa"/>
          </w:tcPr>
          <w:p w:rsidR="009A2742" w:rsidRPr="00C90971" w:rsidRDefault="009A2742" w:rsidP="001879D2">
            <w:pPr>
              <w:jc w:val="both"/>
            </w:pPr>
            <w:r w:rsidRPr="00C90971">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Pr>
          <w:p w:rsidR="009A2742" w:rsidRPr="00C90971" w:rsidRDefault="009A2742" w:rsidP="001879D2">
            <w:pPr>
              <w:rPr>
                <w:i/>
              </w:rPr>
            </w:pPr>
            <w:r w:rsidRPr="00C90971">
              <w:rPr>
                <w:i/>
              </w:rPr>
              <w:t>Цена указывается цифрами и прописью</w:t>
            </w:r>
          </w:p>
        </w:tc>
      </w:tr>
      <w:tr w:rsidR="00C90971" w:rsidRPr="00C90971" w:rsidTr="00F41BC7">
        <w:trPr>
          <w:trHeight w:val="77"/>
        </w:trPr>
        <w:tc>
          <w:tcPr>
            <w:tcW w:w="567" w:type="dxa"/>
          </w:tcPr>
          <w:p w:rsidR="009A2742" w:rsidRPr="00C90971" w:rsidRDefault="009A2742" w:rsidP="00583024">
            <w:r w:rsidRPr="00C90971">
              <w:t>7.</w:t>
            </w:r>
          </w:p>
        </w:tc>
        <w:tc>
          <w:tcPr>
            <w:tcW w:w="6521" w:type="dxa"/>
          </w:tcPr>
          <w:p w:rsidR="009A2742" w:rsidRPr="00C90971" w:rsidRDefault="009A2742" w:rsidP="00583024">
            <w:r w:rsidRPr="00C90971">
              <w:t xml:space="preserve">Иные сведения в соответствии с извещением о проведении запроса котировок </w:t>
            </w:r>
          </w:p>
        </w:tc>
        <w:tc>
          <w:tcPr>
            <w:tcW w:w="2438" w:type="dxa"/>
          </w:tcPr>
          <w:p w:rsidR="009A2742" w:rsidRPr="00C90971" w:rsidRDefault="009A2742" w:rsidP="00583024"/>
        </w:tc>
      </w:tr>
      <w:tr w:rsidR="00C90971" w:rsidRPr="00C90971" w:rsidTr="00F41BC7">
        <w:trPr>
          <w:trHeight w:val="77"/>
        </w:trPr>
        <w:tc>
          <w:tcPr>
            <w:tcW w:w="567" w:type="dxa"/>
          </w:tcPr>
          <w:p w:rsidR="009A2742" w:rsidRPr="00C90971" w:rsidRDefault="009A2742" w:rsidP="00583024">
            <w:r w:rsidRPr="00C90971">
              <w:t>8.</w:t>
            </w:r>
          </w:p>
        </w:tc>
        <w:tc>
          <w:tcPr>
            <w:tcW w:w="6521" w:type="dxa"/>
          </w:tcPr>
          <w:p w:rsidR="009A2742" w:rsidRPr="00C90971" w:rsidRDefault="009A2742" w:rsidP="00583024">
            <w:r w:rsidRPr="00C90971">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Pr>
          <w:p w:rsidR="009A2742" w:rsidRPr="00C90971" w:rsidRDefault="009A2742" w:rsidP="000D5A12">
            <w:r w:rsidRPr="00C90971">
              <w:t>Прилагаются к котировочной заявке.</w:t>
            </w:r>
          </w:p>
        </w:tc>
      </w:tr>
    </w:tbl>
    <w:p w:rsidR="009A2742" w:rsidRPr="00C90971" w:rsidRDefault="009A2742" w:rsidP="00FD02E3">
      <w:pPr>
        <w:ind w:firstLine="709"/>
        <w:jc w:val="both"/>
      </w:pPr>
      <w:r w:rsidRPr="00C90971">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9A2742" w:rsidRPr="00C90971" w:rsidRDefault="009A2742" w:rsidP="00FD02E3">
      <w:pPr>
        <w:ind w:firstLine="708"/>
        <w:jc w:val="both"/>
      </w:pPr>
      <w:r w:rsidRPr="00C90971">
        <w:t>Настоящим:</w:t>
      </w:r>
    </w:p>
    <w:p w:rsidR="009A2742" w:rsidRPr="00C90971" w:rsidRDefault="009A2742" w:rsidP="00FD02E3">
      <w:pPr>
        <w:pStyle w:val="aff6"/>
        <w:spacing w:after="0"/>
        <w:ind w:left="0" w:firstLine="709"/>
        <w:jc w:val="both"/>
      </w:pPr>
      <w:r w:rsidRPr="00C90971">
        <w:rPr>
          <w:b/>
          <w:bCs/>
          <w:lang w:val="en-US"/>
        </w:rPr>
        <w:t>I</w:t>
      </w:r>
      <w:r w:rsidRPr="00C90971">
        <w:rPr>
          <w:b/>
          <w:bCs/>
        </w:rPr>
        <w:t>)</w:t>
      </w:r>
      <w:r w:rsidRPr="00C90971">
        <w:t xml:space="preserve"> Гарантируем (ю), что в отношении нас (меня):</w:t>
      </w:r>
    </w:p>
    <w:p w:rsidR="009A2742" w:rsidRPr="00C90971" w:rsidRDefault="009A2742" w:rsidP="00D87094">
      <w:pPr>
        <w:ind w:firstLine="709"/>
        <w:jc w:val="both"/>
      </w:pPr>
      <w:r w:rsidRPr="00C90971">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A2742" w:rsidRPr="00C90971" w:rsidRDefault="009A2742" w:rsidP="00D87094">
      <w:pPr>
        <w:ind w:firstLine="709"/>
        <w:jc w:val="both"/>
      </w:pPr>
      <w:r w:rsidRPr="00C90971">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9A2742" w:rsidRPr="00C90971" w:rsidRDefault="009A2742" w:rsidP="00D87094">
      <w:pPr>
        <w:ind w:firstLine="709"/>
        <w:jc w:val="both"/>
      </w:pPr>
      <w:r w:rsidRPr="00C90971">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9A2742" w:rsidRPr="00C90971" w:rsidRDefault="009A2742" w:rsidP="00FD02E3">
      <w:pPr>
        <w:ind w:firstLine="709"/>
        <w:jc w:val="both"/>
      </w:pPr>
      <w:r w:rsidRPr="00C90971">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9A2742" w:rsidRPr="00C90971" w:rsidRDefault="009A2742" w:rsidP="00FD02E3">
      <w:pPr>
        <w:pStyle w:val="1f2"/>
        <w:spacing w:line="240" w:lineRule="auto"/>
        <w:ind w:firstLine="700"/>
        <w:jc w:val="both"/>
        <w:rPr>
          <w:b w:val="0"/>
          <w:sz w:val="24"/>
          <w:szCs w:val="24"/>
        </w:rPr>
      </w:pPr>
      <w:r w:rsidRPr="00C90971">
        <w:rPr>
          <w:sz w:val="24"/>
          <w:szCs w:val="24"/>
          <w:lang w:val="en-US"/>
        </w:rPr>
        <w:t>II</w:t>
      </w:r>
      <w:r w:rsidRPr="00C90971">
        <w:rPr>
          <w:sz w:val="24"/>
          <w:szCs w:val="24"/>
        </w:rPr>
        <w:t>)</w:t>
      </w:r>
      <w:r w:rsidRPr="00C90971">
        <w:rPr>
          <w:b w:val="0"/>
          <w:bCs/>
          <w:sz w:val="24"/>
          <w:szCs w:val="24"/>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9A2742" w:rsidRPr="00C90971" w:rsidRDefault="009A2742" w:rsidP="00FD02E3">
      <w:pPr>
        <w:pStyle w:val="1f2"/>
        <w:spacing w:line="240" w:lineRule="auto"/>
        <w:ind w:firstLine="700"/>
        <w:jc w:val="both"/>
        <w:rPr>
          <w:b w:val="0"/>
          <w:bCs/>
          <w:sz w:val="24"/>
          <w:szCs w:val="24"/>
        </w:rPr>
      </w:pPr>
      <w:r w:rsidRPr="00C90971">
        <w:rPr>
          <w:b w:val="0"/>
          <w:bCs/>
          <w:sz w:val="24"/>
          <w:szCs w:val="24"/>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9A2742" w:rsidRPr="00C90971" w:rsidRDefault="009A2742" w:rsidP="00FD02E3">
      <w:pPr>
        <w:pStyle w:val="1f2"/>
        <w:spacing w:line="240" w:lineRule="auto"/>
        <w:ind w:firstLine="700"/>
        <w:jc w:val="both"/>
        <w:rPr>
          <w:b w:val="0"/>
          <w:bCs/>
          <w:sz w:val="24"/>
          <w:szCs w:val="24"/>
        </w:rPr>
      </w:pPr>
      <w:r w:rsidRPr="00C90971">
        <w:rPr>
          <w:b w:val="0"/>
          <w:bCs/>
          <w:sz w:val="24"/>
          <w:szCs w:val="24"/>
        </w:rPr>
        <w:t>Настоящая заявка на участие в запросе котировок действительна до подписания Заказчиком Договора с победителем запроса котировок.</w:t>
      </w:r>
    </w:p>
    <w:p w:rsidR="009A2742" w:rsidRPr="00C90971" w:rsidRDefault="009A2742" w:rsidP="00FD02E3">
      <w:pPr>
        <w:pStyle w:val="1f2"/>
        <w:spacing w:line="240" w:lineRule="auto"/>
        <w:ind w:firstLine="567"/>
        <w:jc w:val="both"/>
        <w:rPr>
          <w:b w:val="0"/>
          <w:bCs/>
          <w:sz w:val="24"/>
          <w:szCs w:val="24"/>
        </w:rPr>
      </w:pPr>
      <w:r w:rsidRPr="00C90971">
        <w:rPr>
          <w:sz w:val="24"/>
          <w:szCs w:val="24"/>
        </w:rPr>
        <w:lastRenderedPageBreak/>
        <w:t xml:space="preserve">  </w:t>
      </w:r>
      <w:r w:rsidRPr="00C90971">
        <w:rPr>
          <w:b w:val="0"/>
          <w:bCs/>
          <w:sz w:val="24"/>
          <w:szCs w:val="24"/>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rsidR="009A2742" w:rsidRPr="00C90971" w:rsidRDefault="009A2742" w:rsidP="00D1299A">
      <w:pPr>
        <w:pStyle w:val="28"/>
        <w:spacing w:line="240" w:lineRule="auto"/>
        <w:ind w:firstLine="180"/>
      </w:pPr>
      <w:r w:rsidRPr="00C90971">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9A2742" w:rsidRPr="00C90971" w:rsidRDefault="009A2742" w:rsidP="00D1299A">
      <w:pPr>
        <w:pStyle w:val="28"/>
        <w:spacing w:line="240" w:lineRule="auto"/>
      </w:pPr>
      <w:r w:rsidRPr="00C90971">
        <w:t> _____________________________________________________________________________</w:t>
      </w:r>
    </w:p>
    <w:p w:rsidR="009A2742" w:rsidRPr="00C90971" w:rsidRDefault="009A2742" w:rsidP="00D1299A">
      <w:pPr>
        <w:pStyle w:val="211"/>
        <w:spacing w:line="240" w:lineRule="auto"/>
        <w:jc w:val="center"/>
        <w:rPr>
          <w:szCs w:val="24"/>
        </w:rPr>
      </w:pPr>
      <w:r w:rsidRPr="00C90971">
        <w:rPr>
          <w:szCs w:val="24"/>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9A2742" w:rsidRPr="00C90971" w:rsidRDefault="009A2742" w:rsidP="00D1299A">
      <w:pPr>
        <w:pStyle w:val="28"/>
        <w:spacing w:line="240" w:lineRule="auto"/>
      </w:pPr>
      <w:r w:rsidRPr="00C90971">
        <w:t xml:space="preserve">будут переданы для включения в Реестр недобросовестных поставщиков сроком на два года. </w:t>
      </w:r>
    </w:p>
    <w:p w:rsidR="009A2742" w:rsidRPr="00C90971" w:rsidRDefault="009A2742" w:rsidP="00FD02E3">
      <w:pPr>
        <w:ind w:firstLine="708"/>
        <w:jc w:val="both"/>
      </w:pPr>
      <w:r w:rsidRPr="00C90971">
        <w:rPr>
          <w:b/>
          <w:bCs/>
          <w:lang w:val="en-US"/>
        </w:rPr>
        <w:t>III</w:t>
      </w:r>
      <w:r w:rsidRPr="00C90971">
        <w:rPr>
          <w:b/>
          <w:bCs/>
        </w:rPr>
        <w:t xml:space="preserve">) </w:t>
      </w:r>
      <w:r w:rsidRPr="00C90971">
        <w:t>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rsidR="009A2742" w:rsidRPr="00C90971" w:rsidRDefault="009A2742" w:rsidP="00FD02E3">
      <w:pPr>
        <w:pStyle w:val="1f2"/>
        <w:spacing w:line="240" w:lineRule="auto"/>
        <w:ind w:firstLine="709"/>
        <w:jc w:val="both"/>
        <w:rPr>
          <w:b w:val="0"/>
          <w:sz w:val="24"/>
          <w:szCs w:val="24"/>
        </w:rPr>
      </w:pPr>
      <w:r w:rsidRPr="00C90971">
        <w:rPr>
          <w:b w:val="0"/>
          <w:bCs/>
          <w:sz w:val="24"/>
          <w:szCs w:val="24"/>
        </w:rPr>
        <w:t>Достоверность сведений, представленных нами в заявке на участие в запросе котировок в электронной форме, гарантируем.</w:t>
      </w:r>
    </w:p>
    <w:p w:rsidR="009A2742" w:rsidRPr="00C90971" w:rsidRDefault="009A2742" w:rsidP="00FD02E3">
      <w:pPr>
        <w:ind w:firstLine="709"/>
        <w:jc w:val="both"/>
      </w:pPr>
      <w:r w:rsidRPr="00C90971">
        <w:rPr>
          <w:b/>
          <w:bCs/>
          <w:lang w:val="en-US"/>
        </w:rPr>
        <w:t>IV</w:t>
      </w:r>
      <w:r w:rsidRPr="00C90971">
        <w:rPr>
          <w:b/>
          <w:bCs/>
        </w:rPr>
        <w:t xml:space="preserve">) </w:t>
      </w:r>
      <w:r w:rsidRPr="00C90971">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9A2742" w:rsidRPr="00C90971" w:rsidRDefault="009A2742" w:rsidP="00FD02E3">
      <w:pPr>
        <w:ind w:firstLine="709"/>
        <w:jc w:val="both"/>
      </w:pPr>
      <w:r w:rsidRPr="00C90971">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9A2742" w:rsidRPr="00C90971" w:rsidRDefault="009A2742" w:rsidP="00FD02E3">
      <w:pPr>
        <w:pStyle w:val="1f2"/>
        <w:spacing w:line="240" w:lineRule="auto"/>
        <w:ind w:firstLine="709"/>
        <w:jc w:val="both"/>
        <w:rPr>
          <w:sz w:val="24"/>
          <w:szCs w:val="24"/>
        </w:rPr>
      </w:pPr>
    </w:p>
    <w:p w:rsidR="009A2742" w:rsidRPr="00C90971" w:rsidRDefault="009A274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C90971">
        <w:rPr>
          <w:b w:val="0"/>
          <w:sz w:val="24"/>
          <w:szCs w:val="24"/>
        </w:rPr>
        <w:t>Приложения к заявке:</w:t>
      </w:r>
    </w:p>
    <w:p w:rsidR="009A2742" w:rsidRPr="00C90971" w:rsidRDefault="009A274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C90971">
        <w:rPr>
          <w:b w:val="0"/>
          <w:sz w:val="24"/>
          <w:szCs w:val="24"/>
        </w:rPr>
        <w:t>1.</w:t>
      </w:r>
    </w:p>
    <w:p w:rsidR="009A2742" w:rsidRPr="00C90971" w:rsidRDefault="009A274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r w:rsidRPr="00C90971">
        <w:rPr>
          <w:b w:val="0"/>
          <w:sz w:val="24"/>
          <w:szCs w:val="24"/>
        </w:rPr>
        <w:t>2.</w:t>
      </w:r>
    </w:p>
    <w:p w:rsidR="009A2742" w:rsidRPr="00C90971" w:rsidRDefault="009A2742"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 w:val="24"/>
          <w:szCs w:val="24"/>
        </w:rPr>
      </w:pP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90971">
        <w:t>Руководитель                           _____________________               _________________________</w:t>
      </w: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90971">
        <w:t xml:space="preserve">                                                      (подпись)                                    (расшифровка подписи)</w:t>
      </w: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90971">
        <w:tab/>
      </w:r>
      <w:r w:rsidRPr="00C90971">
        <w:tab/>
      </w:r>
      <w:r w:rsidRPr="00C90971">
        <w:tab/>
      </w:r>
      <w:r w:rsidRPr="00C90971">
        <w:tab/>
      </w: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C90971">
        <w:t>м.п.</w:t>
      </w:r>
    </w:p>
    <w:p w:rsidR="009A2742" w:rsidRPr="00C90971" w:rsidRDefault="009A2742"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FD02E3">
      <w:pPr>
        <w:widowControl w:val="0"/>
        <w:tabs>
          <w:tab w:val="center" w:pos="2700"/>
        </w:tabs>
        <w:jc w:val="both"/>
      </w:pPr>
    </w:p>
    <w:p w:rsidR="009A2742" w:rsidRPr="00C90971" w:rsidRDefault="009A2742" w:rsidP="00D84788">
      <w:pPr>
        <w:jc w:val="right"/>
        <w:rPr>
          <w:b/>
        </w:rPr>
      </w:pPr>
      <w:r w:rsidRPr="00C90971">
        <w:rPr>
          <w:b/>
        </w:rPr>
        <w:lastRenderedPageBreak/>
        <w:t>Приложение № 6</w:t>
      </w:r>
    </w:p>
    <w:p w:rsidR="009A2742" w:rsidRPr="00C90971" w:rsidRDefault="009A2742" w:rsidP="00FD02E3">
      <w:pPr>
        <w:widowControl w:val="0"/>
        <w:tabs>
          <w:tab w:val="center" w:pos="2700"/>
        </w:tabs>
        <w:jc w:val="both"/>
      </w:pPr>
    </w:p>
    <w:p w:rsidR="009A2742" w:rsidRPr="00C90971" w:rsidRDefault="009A2742" w:rsidP="00D84788">
      <w:pPr>
        <w:keepNext/>
        <w:spacing w:after="200" w:line="276" w:lineRule="auto"/>
        <w:contextualSpacing/>
        <w:jc w:val="center"/>
        <w:outlineLvl w:val="0"/>
        <w:rPr>
          <w:rFonts w:cs="Arial"/>
          <w:b/>
          <w:bCs/>
          <w:kern w:val="32"/>
          <w:lang w:eastAsia="en-US"/>
        </w:rPr>
      </w:pPr>
      <w:r w:rsidRPr="00C90971">
        <w:rPr>
          <w:rFonts w:cs="Arial"/>
          <w:b/>
          <w:bCs/>
          <w:kern w:val="32"/>
          <w:lang w:eastAsia="en-US"/>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w:t>
      </w:r>
    </w:p>
    <w:p w:rsidR="009A2742" w:rsidRPr="00C90971" w:rsidRDefault="009A2742" w:rsidP="00D84788">
      <w:pPr>
        <w:keepNext/>
        <w:spacing w:after="200" w:line="276" w:lineRule="auto"/>
        <w:contextualSpacing/>
        <w:jc w:val="center"/>
        <w:outlineLvl w:val="0"/>
        <w:rPr>
          <w:rFonts w:cs="Arial"/>
          <w:b/>
          <w:bCs/>
          <w:kern w:val="32"/>
          <w:lang w:eastAsia="en-US"/>
        </w:rPr>
      </w:pPr>
      <w:r w:rsidRPr="00C90971">
        <w:rPr>
          <w:rFonts w:cs="Arial"/>
          <w:b/>
          <w:bCs/>
          <w:kern w:val="32"/>
          <w:lang w:eastAsia="en-US"/>
        </w:rPr>
        <w:t>(далее - Порядок)</w:t>
      </w:r>
    </w:p>
    <w:p w:rsidR="009A2742" w:rsidRPr="00C90971" w:rsidRDefault="009A2742" w:rsidP="00D84788">
      <w:pPr>
        <w:spacing w:after="200" w:line="276" w:lineRule="auto"/>
        <w:rPr>
          <w:lang w:eastAsia="ru-RU"/>
        </w:rPr>
      </w:pPr>
    </w:p>
    <w:p w:rsidR="009A2742" w:rsidRPr="00C90971" w:rsidRDefault="009A2742" w:rsidP="00D84788">
      <w:pPr>
        <w:widowControl w:val="0"/>
        <w:autoSpaceDE w:val="0"/>
        <w:autoSpaceDN w:val="0"/>
        <w:adjustRightInd w:val="0"/>
        <w:jc w:val="center"/>
        <w:outlineLvl w:val="1"/>
        <w:rPr>
          <w:b/>
          <w:lang w:eastAsia="en-US"/>
        </w:rPr>
      </w:pPr>
      <w:r w:rsidRPr="00C90971">
        <w:rPr>
          <w:b/>
          <w:lang w:eastAsia="en-US"/>
        </w:rPr>
        <w:t>Раздел 1. Общие положения</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1.1. Настоящий Порядок разработан в целях регулирования обоснования и определения Инициаторами закупки Заказчика (</w:t>
      </w:r>
      <w:r w:rsidRPr="00C90971">
        <w:rPr>
          <w:i/>
          <w:iCs/>
          <w:lang w:eastAsia="en-US"/>
        </w:rPr>
        <w:t>Инициатором закупки является должностное лицо Заказчика, которое формирует и представляет заявку (служебную записку) на закупку продукции – поставку товара, оказание услуг, выполнение работ</w:t>
      </w:r>
      <w:r w:rsidRPr="00C90971">
        <w:rPr>
          <w:lang w:eastAsia="en-US"/>
        </w:rPr>
        <w:t xml:space="preserve">) начальной (максимальной) цены договора при осуществлении закупок с использованием конкурентных способов закупки и цены договора, заключаемого с единственным поставщиком (исполнителем, подрядчиком) (далее - НМЦД). При определении и обосновании НМЦД нужно исходить из необходимости достижения заданных целей Заказчика, в том числе целевого и экономически эффективного расходования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Определение и обоснование цены единицы товара, работы, услуги (далее-продукции) и определение максимального значения цены договора осуществляются в таком же порядке, как и НМЦД, при этом могут учитываться объемы и цены закупок, осуществленных Заказчиком ранее. Определение и обоснование цены единицы продукции с максимальным значением цены договора осуществляется в случаях, когда точный объем закупаемой продукции неизвестен и можно зафиксировать цену за единицу продукции на весь срок действия договора.</w:t>
      </w:r>
    </w:p>
    <w:p w:rsidR="009A2742" w:rsidRPr="00C90971" w:rsidRDefault="009A2742" w:rsidP="00D84788">
      <w:pPr>
        <w:widowControl w:val="0"/>
        <w:autoSpaceDE w:val="0"/>
        <w:autoSpaceDN w:val="0"/>
        <w:adjustRightInd w:val="0"/>
        <w:ind w:firstLine="540"/>
        <w:jc w:val="both"/>
        <w:rPr>
          <w:lang w:eastAsia="en-US"/>
        </w:rPr>
      </w:pPr>
      <w:bookmarkStart w:id="120" w:name="_Hlk69820513"/>
      <w:r w:rsidRPr="00C90971">
        <w:rPr>
          <w:lang w:eastAsia="en-US"/>
        </w:rPr>
        <w:t>Определении формулы ценыс максимальным значением цены договора осуществляется при планировании и подготовке закупок такой продукции, цены на которую постоянно изменяются (горюче-смазочные материалы и пр.), точный объем закупаемой продукции не известен и фиксировать цену за единицу продукции на срок действия договора не выгодно.</w:t>
      </w:r>
    </w:p>
    <w:bookmarkEnd w:id="120"/>
    <w:p w:rsidR="009A2742" w:rsidRPr="00C90971" w:rsidRDefault="009A2742" w:rsidP="00D84788">
      <w:pPr>
        <w:widowControl w:val="0"/>
        <w:autoSpaceDE w:val="0"/>
        <w:autoSpaceDN w:val="0"/>
        <w:adjustRightInd w:val="0"/>
        <w:ind w:firstLine="540"/>
        <w:jc w:val="both"/>
        <w:rPr>
          <w:lang w:eastAsia="en-US"/>
        </w:rPr>
      </w:pPr>
      <w:r w:rsidRPr="00C90971">
        <w:rPr>
          <w:lang w:eastAsia="en-US"/>
        </w:rPr>
        <w:t>1.2. Порядок разъясняет возможные способы определения и обоснования НМЦД, с применением следующих методов: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1.2.1. метод </w:t>
      </w:r>
      <w:bookmarkStart w:id="121" w:name="_Hlk69802294"/>
      <w:r w:rsidRPr="00C90971">
        <w:rPr>
          <w:lang w:eastAsia="en-US"/>
        </w:rPr>
        <w:t>сопоставимых рыночных цен (анализа рынка)</w:t>
      </w:r>
      <w:bookmarkEnd w:id="121"/>
      <w:r w:rsidRPr="00C90971">
        <w:rPr>
          <w:lang w:eastAsia="en-US"/>
        </w:rPr>
        <w:t xml:space="preserve"> – основной метод. Применяется во всех случаях, за исключением обстоятельств, когда необходимо применять тарифный метод, проектно-сметный метод или метод референтных цен;</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1.2.2. проектно-сметный метод. Данный метод применяется при закупке работ на  строительство, реконструкцию, капитальный или текущий ремонт зданий, сооружений и помещений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1.2.3.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lastRenderedPageBreak/>
        <w:t>1.2.4. метод референтных цен. Это метод определения и обоснования НМЦД, при котором учитываются данные о ценах на продукцию по ранее заключенным договорам, исполненным без применения к поставщику (исполнителю, подрядчику) неустоек (штрафов, пеней). При этом может учитываться ценовая информация и о договорах заключенных Заказчиком. Указанный метод применяется, когда на обоснование НМЦД методом сопоставимых рыночных цен (анализа рынка) объективно недостаточно времени, в том числе в случае планирования большого количества закупок, возникновения срочной необходимости в продукции и пр.</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1.3. Порядок применяется с учетом особенностей конкретной продукции, закупаемой Заказчиком, и способов закупки. Обоснование НМЦД осуществляется при планировании закупок и может уточняться непосредственно перед закупкой. Ценовые предложения из коммерческих предложений, используемых для расчетов при обосновании НМЦД, должны быть получены не ранее чем за три месяца до начала расчетов.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1.4. Определение НМЦД может производиться при формировании годовых планов закупки и производится в обязательном порядке при подготовке закупки. Результат определения НМЦД отражается в оформленных Инициаторами закупки аналитических записках (Приложение № 1 к настоящему Порядку – Формы аналитической записки).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1.5. Настоящий Порядок не применяется при наличии нормативных правовых или подзаконных актов органов исполнительной власти Российской Федерации, устанавливающих порядок определения НМЦД, и являющихся обязательными для исполнения Заказчиком.</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 При определении и обосновании НМЦД необходимо пользоваться открытыми источниками информации. Например, допускается использование:</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1.6.1. информации о ценах на продукцию, содержащейся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 в том числе из информационно-телекоммуникационной сети "Интернет";</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1.6.2. информации из средств массовой информации (СМИ);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1.6.3. информации о котировках на российских биржах и иностранных биржах;</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1.6.4. информации из электронных площадок;</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1.6.5. информации из электронных магазинов;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1.6.6. информации из ЕИС, в том числе по итогам запросов цен, а также сведений из реестра контрактов/договоров;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1.6.7. информации из официального сайта Росстата;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1.6.8. информации из иных открытых источников.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1.7. В случае, если в рамках одной закупки (одного лота) предполагается закупка технологически и функционально связанных товаров, работ, услуг, то НМЦД может быть рассчитана на основании информации о цене всего объекта закупки (лота), либо как сумма цен всех включенных в объект закупки (в один лот) товаров, работ, услуг, которые определяются в соответствии с настоящим Порядком.</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jc w:val="center"/>
        <w:outlineLvl w:val="1"/>
        <w:rPr>
          <w:b/>
          <w:lang w:eastAsia="en-US"/>
        </w:rPr>
      </w:pPr>
      <w:bookmarkStart w:id="122" w:name="Par43"/>
      <w:bookmarkEnd w:id="122"/>
      <w:r w:rsidRPr="00C90971">
        <w:rPr>
          <w:b/>
          <w:lang w:eastAsia="en-US"/>
        </w:rPr>
        <w:t>Раздел 2. Обоснование НМЦД</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bookmarkStart w:id="123" w:name="Par45"/>
      <w:bookmarkEnd w:id="123"/>
      <w:r w:rsidRPr="00C90971">
        <w:rPr>
          <w:lang w:eastAsia="en-US"/>
        </w:rPr>
        <w:t xml:space="preserve">2.1. Обоснование НМЦД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При этом документы, используемые при обосновании НМЦД, не подлежат размещению в открытом доступе в информационно-телекоммуникационной сети "Интернет" (далее - сеть "Интернет"). Размещению подлежит только результат обоснования и определения НМЦД (аналитическая записка, проектно-сметная документация и пр.). Оригиналы использованных при определении,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хранятся с </w:t>
      </w:r>
      <w:r w:rsidRPr="00C90971">
        <w:rPr>
          <w:lang w:eastAsia="en-US"/>
        </w:rPr>
        <w:lastRenderedPageBreak/>
        <w:t>иными документами о закупке, подлежащими хранению в соответствии с требованиями Положения о закупке Заказчика и Закона 223-ФЗ (Федерального закона от 18.07.2011г. № 223-ФЗ «О закупках товаров, работ, услуг отдельными видами юридических лиц»).</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2.2. В целях осуществления определения и обоснования НМЦД необходимо выполнить следующую последовательность действий:</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2.2.1. определить потребность в продукции (конкретных товарах, работах, услугах), обусловленную целями и задачами Заказчика. При этом Инициатор закупки обязан учитывать имеющуюся в наличии продукцию (например, имеющиеся на складе остатки), чтобы исключить дублирование закупок или закупок продукции, в которой нет необходимости. Виновные в нарушении данного требования несут ответственность в соответствии с законодательством Российской Федерации и внутренними локальными актами Заказчика;</w:t>
      </w:r>
    </w:p>
    <w:p w:rsidR="009A2742" w:rsidRPr="00C90971" w:rsidRDefault="009A2742" w:rsidP="00D84788">
      <w:pPr>
        <w:widowControl w:val="0"/>
        <w:autoSpaceDE w:val="0"/>
        <w:autoSpaceDN w:val="0"/>
        <w:adjustRightInd w:val="0"/>
        <w:ind w:firstLine="540"/>
        <w:jc w:val="both"/>
        <w:rPr>
          <w:lang w:eastAsia="en-US"/>
        </w:rPr>
      </w:pPr>
      <w:bookmarkStart w:id="124" w:name="Par48"/>
      <w:bookmarkEnd w:id="124"/>
      <w:r w:rsidRPr="00C90971">
        <w:rPr>
          <w:lang w:eastAsia="en-US"/>
        </w:rPr>
        <w:t xml:space="preserve">2.2.2. сформировать описание предмета закупки (техническое задание, ТЗ) в соответствии с требованиями части 6.1 ст.3 и пункта 1 части 10 статьи 4 Закона 223-ФЗ. В случаях, предусмотренных Законом 223-ФЗ, и при закупках продукции у единственного поставщика (исполнителя, подрядчика) вместо описания предмета закупки может использоваться информация о конкретной продукции (торговый знак, знак обслуживания, конкретная марка продукции и т.д.);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2.2.3. провести исследование рынка путем изучения общедоступных источников информации, в том числе использование которых предусмотрено настоящим Порядком в соответствии с </w:t>
      </w:r>
      <w:hyperlink r:id="rId12" w:anchor="Par48" w:history="1">
        <w:r w:rsidRPr="00C90971">
          <w:rPr>
            <w:lang w:eastAsia="en-US"/>
          </w:rPr>
          <w:t>пунктом</w:t>
        </w:r>
      </w:hyperlink>
      <w:r w:rsidRPr="00C90971">
        <w:rPr>
          <w:lang w:eastAsia="en-US"/>
        </w:rPr>
        <w:t xml:space="preserve"> 1.6 настоящего Порядка;</w:t>
      </w:r>
    </w:p>
    <w:p w:rsidR="009A2742" w:rsidRPr="00C90971" w:rsidRDefault="009A2742" w:rsidP="00D84788">
      <w:pPr>
        <w:widowControl w:val="0"/>
        <w:autoSpaceDE w:val="0"/>
        <w:autoSpaceDN w:val="0"/>
        <w:adjustRightInd w:val="0"/>
        <w:ind w:firstLine="540"/>
        <w:jc w:val="both"/>
        <w:rPr>
          <w:lang w:eastAsia="en-US"/>
        </w:rPr>
      </w:pPr>
      <w:bookmarkStart w:id="125" w:name="Par50"/>
      <w:bookmarkEnd w:id="125"/>
      <w:r w:rsidRPr="00C90971">
        <w:rPr>
          <w:lang w:eastAsia="en-US"/>
        </w:rPr>
        <w:t>2.2.4. проверить наличие принятых в отношении планируемых к закупке видов, групп товаров, работ, услуг нормативных правовых актов федеральных органов исполнительной власти, которыми устанавливаются порядки определения НМЦД в соответствии с пунктом 1.5 настоящего Порядка;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2.2.5. в соответствии с пунктом 1.2 настоящего Порядка определить применимый метод определения НМЦД;</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2.2.6. осуществить соответствующим методом определение НМЦД с учетом настоящего Порядка;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2.2.7. сформировать обоснование НМЦД в соответствии с </w:t>
      </w:r>
      <w:hyperlink r:id="rId13" w:anchor="Par45" w:history="1">
        <w:r w:rsidRPr="00C90971">
          <w:rPr>
            <w:lang w:eastAsia="en-US"/>
          </w:rPr>
          <w:t>пунктом 2.1</w:t>
        </w:r>
      </w:hyperlink>
      <w:r w:rsidRPr="00C90971">
        <w:rPr>
          <w:lang w:eastAsia="en-US"/>
        </w:rPr>
        <w:t xml:space="preserve"> настоящего Порядка.</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jc w:val="center"/>
        <w:outlineLvl w:val="1"/>
        <w:rPr>
          <w:b/>
          <w:lang w:eastAsia="en-US"/>
        </w:rPr>
      </w:pPr>
      <w:bookmarkStart w:id="126" w:name="Par59"/>
      <w:bookmarkEnd w:id="126"/>
      <w:r w:rsidRPr="00C90971">
        <w:rPr>
          <w:b/>
          <w:lang w:eastAsia="en-US"/>
        </w:rPr>
        <w:t>Раздел 3. Определение НМЦД методом сопоставимых рыночных цен</w:t>
      </w:r>
    </w:p>
    <w:p w:rsidR="009A2742" w:rsidRPr="00C90971" w:rsidRDefault="009A2742" w:rsidP="00D84788">
      <w:pPr>
        <w:widowControl w:val="0"/>
        <w:autoSpaceDE w:val="0"/>
        <w:autoSpaceDN w:val="0"/>
        <w:adjustRightInd w:val="0"/>
        <w:jc w:val="center"/>
        <w:rPr>
          <w:b/>
          <w:lang w:eastAsia="en-US"/>
        </w:rPr>
      </w:pPr>
      <w:r w:rsidRPr="00C90971">
        <w:rPr>
          <w:b/>
          <w:lang w:eastAsia="en-US"/>
        </w:rPr>
        <w:t>(анализа рынка) при закупке продукции конкурентным способом</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3.1. Метод сопоставимых рыночных цен (анализа рынка) заключается в установлении НМЦД на основании информации о рыночных ценах (далее - ценовая информация) на продукцию. Следует различать, что данный метод в зависимости от способа закупки применяется по-разному. Порядок применения метода сопоставимых рыночных цен (анализа рынка) при планировании закупки конкурентным способом изложен в настоящем разделе Порядка. Порядок применения указанного метода при закупке у единственного поставщика (исполнителя, подрядчика) изложен в разделе 4 Порядка. Метод сопоставимых рыночных цен (анализ рынка) является приоритетным для определения и обоснования НМЦД.</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3.2. В целях определения НМЦД методом сопоставимых рыночных цен (анализа рынка) необходимо по результатам изучения рынка определить:</w:t>
      </w:r>
    </w:p>
    <w:p w:rsidR="009A2742" w:rsidRPr="00C90971" w:rsidRDefault="009A2742" w:rsidP="00D84788">
      <w:pPr>
        <w:widowControl w:val="0"/>
        <w:autoSpaceDE w:val="0"/>
        <w:autoSpaceDN w:val="0"/>
        <w:adjustRightInd w:val="0"/>
        <w:ind w:firstLine="540"/>
        <w:jc w:val="both"/>
        <w:rPr>
          <w:lang w:eastAsia="en-US"/>
        </w:rPr>
      </w:pPr>
      <w:bookmarkStart w:id="127" w:name="Par65"/>
      <w:bookmarkEnd w:id="127"/>
      <w:r w:rsidRPr="00C90971">
        <w:rPr>
          <w:lang w:eastAsia="en-US"/>
        </w:rPr>
        <w:t xml:space="preserve">3.2.1. продукцию, наиболее полно соответствующую описанию объекта закупки, сформированному в соответствии с пунктом 2.2.2 настоящего Порядка; </w:t>
      </w:r>
    </w:p>
    <w:p w:rsidR="009A2742" w:rsidRPr="00C90971" w:rsidRDefault="009A2742" w:rsidP="00D84788">
      <w:pPr>
        <w:widowControl w:val="0"/>
        <w:autoSpaceDE w:val="0"/>
        <w:autoSpaceDN w:val="0"/>
        <w:adjustRightInd w:val="0"/>
        <w:ind w:firstLine="540"/>
        <w:jc w:val="both"/>
        <w:rPr>
          <w:lang w:eastAsia="en-US"/>
        </w:rPr>
      </w:pPr>
      <w:bookmarkStart w:id="128" w:name="Par66"/>
      <w:bookmarkEnd w:id="128"/>
      <w:r w:rsidRPr="00C90971">
        <w:rPr>
          <w:lang w:eastAsia="en-US"/>
        </w:rPr>
        <w:t>3.2.2. эквивалентную продукцию.</w:t>
      </w:r>
    </w:p>
    <w:p w:rsidR="009A2742" w:rsidRPr="00C90971" w:rsidRDefault="009A2742" w:rsidP="00D84788">
      <w:pPr>
        <w:widowControl w:val="0"/>
        <w:autoSpaceDE w:val="0"/>
        <w:autoSpaceDN w:val="0"/>
        <w:adjustRightInd w:val="0"/>
        <w:ind w:firstLine="540"/>
        <w:jc w:val="both"/>
        <w:rPr>
          <w:lang w:eastAsia="en-US"/>
        </w:rPr>
      </w:pPr>
      <w:bookmarkStart w:id="129" w:name="Par76"/>
      <w:bookmarkEnd w:id="129"/>
      <w:r w:rsidRPr="00C90971">
        <w:rPr>
          <w:lang w:eastAsia="en-US"/>
        </w:rPr>
        <w:t>3.3. В целях получения ценовой информации в отношении продукции для определения НМЦД необходимо осуществить несколько следующих процедур:</w:t>
      </w:r>
    </w:p>
    <w:p w:rsidR="009A2742" w:rsidRPr="00C90971" w:rsidRDefault="009A2742" w:rsidP="00D84788">
      <w:pPr>
        <w:widowControl w:val="0"/>
        <w:autoSpaceDE w:val="0"/>
        <w:autoSpaceDN w:val="0"/>
        <w:adjustRightInd w:val="0"/>
        <w:ind w:firstLine="540"/>
        <w:jc w:val="both"/>
        <w:rPr>
          <w:lang w:eastAsia="en-US"/>
        </w:rPr>
      </w:pPr>
      <w:bookmarkStart w:id="130" w:name="Par77"/>
      <w:bookmarkEnd w:id="130"/>
      <w:r w:rsidRPr="00C90971">
        <w:rPr>
          <w:lang w:eastAsia="en-US"/>
        </w:rPr>
        <w:t xml:space="preserve">3.3.1. направить запросы о предоставлении ценовой информации (коммерческих предложений) не менее чем пяти поставщикам (исполнителям, подрядчикам), обладающим </w:t>
      </w:r>
      <w:r w:rsidRPr="00C90971">
        <w:rPr>
          <w:lang w:eastAsia="en-US"/>
        </w:rPr>
        <w:lastRenderedPageBreak/>
        <w:t>опытом поставок соответствующих товаров, выполнения работ, оказания услуг, информация о которых имеется в свободном доступе (в частности, опубликована в печати, размещена на сайтах в сети "Интернет");</w:t>
      </w:r>
    </w:p>
    <w:p w:rsidR="009A2742" w:rsidRPr="00C90971" w:rsidRDefault="009A2742" w:rsidP="00D84788">
      <w:pPr>
        <w:widowControl w:val="0"/>
        <w:autoSpaceDE w:val="0"/>
        <w:autoSpaceDN w:val="0"/>
        <w:adjustRightInd w:val="0"/>
        <w:ind w:firstLine="540"/>
        <w:jc w:val="both"/>
        <w:rPr>
          <w:lang w:eastAsia="en-US"/>
        </w:rPr>
      </w:pPr>
      <w:bookmarkStart w:id="131" w:name="Par78"/>
      <w:bookmarkStart w:id="132" w:name="Par79"/>
      <w:bookmarkEnd w:id="131"/>
      <w:bookmarkEnd w:id="132"/>
      <w:r w:rsidRPr="00C90971">
        <w:rPr>
          <w:lang w:eastAsia="en-US"/>
        </w:rPr>
        <w:t>3.3.2. осуществить сбор и анализ общедоступной ценовой информации, к которой в том числе относится информация, указанная в п.1.6 настоящего Порядка.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3.4. По решению руководителя Заказчика или уполномоченного им лица возможно заключение договора со сторонней организацией на проведение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3.5. В случае направления запроса о предоставлении ценовой информации (коммерческих предложений) потенциальными поставщиками (исполнителями, подрядчиками) такой запрос нужно направлять, в том числе, поставщикам (исполнителям, подрядчикам), имевшим в течение последних трех лет, предшествующих определению НМЦД, опыт выполнения аналогичных договоров, заключенных с Заказчиком и (или) с другими заказчиками без применения к поставщику (исполнителю, подрядчику) неустоек (штрафов, пеней) в связи с неисполнением или ненадлежащим исполнением обязательств, предусмотренных соответствующим договором.</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 Запрос на предоставление ценовой информации (коммерческого предложения), направляемый потенциальному поставщику (исполнителю, подрядчику), должен содержать:</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3.6.1. подробное описание предмета закупки, включая указание единицы измерения, количества товара, объема работы или услуги;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3.6.2. основные условия исполнения договора, заключаемого по результатам закупки, включая требования к порядку поставки продукции, выполнению работ, оказанию услуг, предполагаемые сроки проведения закупки, порядок оплаты, размер обеспечения исполнения договора, требования к гарантийному сроку товара, работы, услуги и (или) объему предоставления гарантий их качества;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3.6.3. сроки предоставления ценовой информации (предельный срок, в течение которого принимаются коммерческие предложения);</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3.6.4. информацию о том, что проведение данной процедуры сбора информации не влечет за собой возникновение каких-либо обязательств Заказчика;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3.6.5. указание о том, что из ответа на запрос (из коммерческого предложения)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3.7. Все документы, содержащие ценовую информацию, полученные по запросам, подлежат регистрации в делопроизводстве Заказчика и используются в расчетах НМЦД.</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3.8. Запрещается использовать для расчета НМЦД ценовую информацию:</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3.8.1. полученную из анонимных источников;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3.8.2. 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3.8.3. не содержащую расчет цен товаров, работ, услуг.</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3.9. В целях определения НМЦД методом сопоставимых рыночных цен (анализа рынка) нужно использовать не менее трех цен товара, работы, услуги (коммерческих предложений), предлагаемых различными поставщиками (подрядчиками, исполнителями). При этом можно комбинировать источники информации, например, два коммерческих предложения потенциальных поставщиков и одна ценовая информация из ранее исполненного договора и т.д.;</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3.10. НМЦД методом сопоставимых рыночных цен (анализа рынка) при закупке продукции конкурентным способом </w:t>
      </w:r>
      <w:bookmarkStart w:id="133" w:name="_Hlk69819446"/>
      <w:r w:rsidRPr="00C90971">
        <w:rPr>
          <w:lang w:eastAsia="en-US"/>
        </w:rPr>
        <w:t xml:space="preserve">определяется как среднее арифметическое значение.  Обоснование НМЦД при конкурентных способах закупки оформляется Инициаторами закупки в форме аналитической записки (Приложение № 1 к Порядку – Формы </w:t>
      </w:r>
      <w:r w:rsidRPr="00C90971">
        <w:rPr>
          <w:lang w:eastAsia="en-US"/>
        </w:rPr>
        <w:lastRenderedPageBreak/>
        <w:t xml:space="preserve">аналитической записки).  </w:t>
      </w:r>
    </w:p>
    <w:bookmarkEnd w:id="133"/>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jc w:val="center"/>
        <w:outlineLvl w:val="1"/>
        <w:rPr>
          <w:lang w:eastAsia="en-US"/>
        </w:rPr>
      </w:pPr>
      <w:bookmarkStart w:id="134" w:name="Par160"/>
      <w:bookmarkEnd w:id="134"/>
    </w:p>
    <w:p w:rsidR="009A2742" w:rsidRPr="00C90971" w:rsidRDefault="009A2742" w:rsidP="00D84788">
      <w:pPr>
        <w:widowControl w:val="0"/>
        <w:autoSpaceDE w:val="0"/>
        <w:autoSpaceDN w:val="0"/>
        <w:adjustRightInd w:val="0"/>
        <w:jc w:val="center"/>
        <w:outlineLvl w:val="1"/>
        <w:rPr>
          <w:b/>
          <w:lang w:eastAsia="en-US"/>
        </w:rPr>
      </w:pPr>
      <w:r w:rsidRPr="00C90971">
        <w:rPr>
          <w:b/>
          <w:lang w:eastAsia="en-US"/>
        </w:rPr>
        <w:t>Раздел 4. Определение НМЦД методом сопоставимых рыночных цен</w:t>
      </w:r>
    </w:p>
    <w:p w:rsidR="009A2742" w:rsidRPr="00C90971" w:rsidRDefault="009A2742" w:rsidP="00D84788">
      <w:pPr>
        <w:widowControl w:val="0"/>
        <w:autoSpaceDE w:val="0"/>
        <w:autoSpaceDN w:val="0"/>
        <w:adjustRightInd w:val="0"/>
        <w:jc w:val="center"/>
        <w:rPr>
          <w:b/>
          <w:lang w:eastAsia="en-US"/>
        </w:rPr>
      </w:pPr>
      <w:r w:rsidRPr="00C90971">
        <w:rPr>
          <w:b/>
          <w:lang w:eastAsia="en-US"/>
        </w:rPr>
        <w:t>(анализа рынка) при закупке продукции у единственного поставщика (исполнителя, подрядчика)</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4.1. Порядок сбора ценовой информации (коммерческих предложений) для обоснования НМЦД при закупке продукции у единственного поставщика (исполнителя, подрядчика) аналогичен сбору ценовой информации, изложенному в разделе 3 Порядка.</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4.2. НМЦД определяется как наименьшее ценовое значение из собранных ценовых предложений (коммерческих предложений, ценовой информации). Обоснование НМЦД при закупке у единственного поставщика (исполнителя, подрядчика) оформляется Инициаторами закупки в аналитических записках (Приложение № 1 к Порядку – Формы аналитической записки).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4.3. Сбор ценовой информации не осуществляется при закупке уникальной продукции (при закупке продукции, которая может быть поставлена только одним поставщиком) или обоснование НМЦД по нескольким ценам нецелесообразно (например, при закупке продукции у физических лиц путем заключения с ними гражданско-правовых договоров, при закупке услуг на участие в конкретном мероприятии, закупке авиабилетов, закупке железнодорожных билетов, закупке консультационных и/или образовательных услуг у конкретного лица и пр.). Договор в таком случае заключается по цене поставщика (исполнителя, подрядчика) или по цене, о которой условились стороны договора. Сведения о том, что обоснование НМЦД невозможно или нецелесообразно излагаются Инициаторами закупки в аналитических записках (Приложение № 1 к Порядку – Формы аналитической записки). Закупка у единственного поставщика (исполнителя, подрядчика) допускается только при наличии подтверждения обоснованности, предусмотренной п.8.7 Положения о закупке.</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bookmarkStart w:id="135" w:name="Par174"/>
      <w:bookmarkEnd w:id="135"/>
    </w:p>
    <w:p w:rsidR="009A2742" w:rsidRPr="00C90971" w:rsidRDefault="009A2742" w:rsidP="00D84788">
      <w:pPr>
        <w:widowControl w:val="0"/>
        <w:autoSpaceDE w:val="0"/>
        <w:autoSpaceDN w:val="0"/>
        <w:adjustRightInd w:val="0"/>
        <w:jc w:val="center"/>
        <w:outlineLvl w:val="1"/>
        <w:rPr>
          <w:b/>
          <w:lang w:eastAsia="en-US"/>
        </w:rPr>
      </w:pPr>
      <w:bookmarkStart w:id="136" w:name="Par186"/>
      <w:bookmarkEnd w:id="136"/>
      <w:r w:rsidRPr="00C90971">
        <w:rPr>
          <w:b/>
          <w:lang w:eastAsia="en-US"/>
        </w:rPr>
        <w:t>Раздел 5. Определение НМЦД проектно-сметным методом</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5.1. Основанием для определения НМЦД на строительство, реконструкцию, капитальный или текущий ремонт объекта недвижимости,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ведомость работ), разработанная и утвержденная в соответствии с законодательством Российской Федерации.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5.2. При закупке текущего ремонта внутренних помещений обоснованием НМЦД может служить сметная стоимость необходимых работ и материалов.</w:t>
      </w:r>
    </w:p>
    <w:p w:rsidR="009A2742" w:rsidRPr="00C90971" w:rsidRDefault="009A2742" w:rsidP="00D84788">
      <w:pPr>
        <w:widowControl w:val="0"/>
        <w:autoSpaceDE w:val="0"/>
        <w:autoSpaceDN w:val="0"/>
        <w:adjustRightInd w:val="0"/>
        <w:ind w:firstLine="540"/>
        <w:jc w:val="both"/>
        <w:rPr>
          <w:lang w:eastAsia="en-US"/>
        </w:rPr>
      </w:pPr>
      <w:bookmarkStart w:id="137" w:name="Par190"/>
      <w:bookmarkEnd w:id="137"/>
      <w:r w:rsidRPr="00C90971">
        <w:rPr>
          <w:lang w:eastAsia="en-US"/>
        </w:rPr>
        <w:t>5.3. При определении НМЦД на строительство и (или) реконструкцию объектов капитального строительства с использованием средств федерального (или муниципального) бюджета, предусмотренных в рамках адресной инвестиционной программы, рекомендуется устанавливать размер такой НМЦД в соответствии с объемом капитальных вложений на реализацию инвестиционного проекта, предусмотренного соответствующим нормативным правовым актом Правительства Российской Федерации (или органа местного самоуправления).</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bookmarkStart w:id="138" w:name="Par193"/>
      <w:bookmarkStart w:id="139" w:name="Par200"/>
      <w:bookmarkEnd w:id="138"/>
      <w:bookmarkEnd w:id="139"/>
    </w:p>
    <w:p w:rsidR="009A2742" w:rsidRPr="00C90971" w:rsidRDefault="009A2742" w:rsidP="00D84788">
      <w:pPr>
        <w:widowControl w:val="0"/>
        <w:autoSpaceDE w:val="0"/>
        <w:autoSpaceDN w:val="0"/>
        <w:adjustRightInd w:val="0"/>
        <w:jc w:val="center"/>
        <w:outlineLvl w:val="1"/>
        <w:rPr>
          <w:b/>
          <w:lang w:eastAsia="en-US"/>
        </w:rPr>
      </w:pPr>
      <w:r w:rsidRPr="00C90971">
        <w:rPr>
          <w:b/>
          <w:lang w:eastAsia="en-US"/>
        </w:rPr>
        <w:t>Раздел 6. Определение НМЦД тарифным методом</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6.1. НМЦД тарифным методом определяется по формуле:</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lastRenderedPageBreak/>
        <w:t>НМЦД(тариф) = vц_тариф,</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где:</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НМЦД (тариф) - НМЦД, определяемая тарифным методом;</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v - количество (объем) закупаемого товара (работы, услуги);</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ц_тариф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Обоснование НМЦД тарифным методом оформляется Инициаторами закупки в аналитических записках в свободной форме.</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jc w:val="center"/>
        <w:outlineLvl w:val="1"/>
        <w:rPr>
          <w:b/>
          <w:lang w:eastAsia="en-US"/>
        </w:rPr>
      </w:pPr>
      <w:r w:rsidRPr="00C90971">
        <w:rPr>
          <w:b/>
          <w:lang w:eastAsia="en-US"/>
        </w:rPr>
        <w:t>Раздел 7. Определение НМЦД методом референтных цен</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7.1. Метод референтных цен — это метод определения и обоснования НМЦД, при котором учитываются данные о ценах на товары, работы, услуги по ранее заключенным договорам, исполненным без применения к поставщику (исполнителю, подрядчику) неустоек (штрафов, пеней). При этом может учитываться ценовая информация и о договорах, заключенных как Заказчиком, так и иными заказчиками. Указанный метод применяется, когда на обоснование НМЦД методом сопоставимых рыночных цен (анализа рынка) объективно недостаточно времени, в том числе, в случае планирования большого количества закупок, возникновения срочной необходимости в продукции и пр.</w:t>
      </w:r>
    </w:p>
    <w:p w:rsidR="009A2742" w:rsidRPr="00C90971" w:rsidRDefault="009A2742" w:rsidP="00D84788">
      <w:pPr>
        <w:widowControl w:val="0"/>
        <w:autoSpaceDE w:val="0"/>
        <w:autoSpaceDN w:val="0"/>
        <w:adjustRightInd w:val="0"/>
        <w:ind w:firstLine="540"/>
        <w:jc w:val="both"/>
        <w:rPr>
          <w:lang w:eastAsia="ru-RU"/>
        </w:rPr>
      </w:pPr>
      <w:r w:rsidRPr="00C90971">
        <w:rPr>
          <w:lang w:eastAsia="en-US"/>
        </w:rPr>
        <w:t xml:space="preserve">7.2. </w:t>
      </w:r>
      <w:r w:rsidRPr="00C90971">
        <w:rPr>
          <w:lang w:eastAsia="ru-RU"/>
        </w:rPr>
        <w:t>Заказчиком может быть скорректирована ценовая информация, в зависимости от способа осуществления закупки. При этом рекомендуется использовать следующий порядок:</w:t>
      </w:r>
      <w:bookmarkStart w:id="140" w:name="l109"/>
      <w:bookmarkEnd w:id="140"/>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7.2.1. если закупка осуществлялась путем проведения конкурса - цену товара, работы, услуги при необходимости рекомендуется изменять не более чем на 20%;</w:t>
      </w:r>
      <w:bookmarkStart w:id="141" w:name="l32"/>
      <w:bookmarkEnd w:id="141"/>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7.2.2. если закупка осуществлялась путем проведения аукциона - цену товара, работы, услуги при необходимости рекомендуется изменять не более чем на 25%;</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7.2.3. если закупка осуществлялась путем проведения запроса котировок, запроса предложений - цену товара, работы, услуги при необходимости рекомендуется изменять не более чем на 30%;</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xml:space="preserve">7.2.4. если закупка осуществлялась у единственного поставщика (исполнителя, подрядчика) - </w:t>
      </w:r>
      <w:bookmarkStart w:id="142" w:name="l110"/>
      <w:bookmarkStart w:id="143" w:name="l33"/>
      <w:bookmarkEnd w:id="142"/>
      <w:bookmarkEnd w:id="143"/>
      <w:r w:rsidRPr="00C90971">
        <w:rPr>
          <w:lang w:eastAsia="ru-RU"/>
        </w:rPr>
        <w:t>цену товара, работы, услуги при необходимости рекомендуется изменять не более чем на 20%.</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7.3. 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договоров, и указывать в обосновании НМЦД. С помощью указанных коэффициентов в том числе могут быть учтены следующие условия:</w:t>
      </w:r>
      <w:bookmarkStart w:id="144" w:name="l111"/>
      <w:bookmarkStart w:id="145" w:name="l34"/>
      <w:bookmarkEnd w:id="144"/>
      <w:bookmarkEnd w:id="145"/>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срок исполнения договора;</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количество товара, объем работ, услуг;</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наличие и размер аванса по договору;</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место поставки;</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срок и объем гарантии качества;</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lastRenderedPageBreak/>
        <w:t>- 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bookmarkStart w:id="146" w:name="l112"/>
      <w:bookmarkEnd w:id="146"/>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bookmarkStart w:id="147" w:name="l35"/>
      <w:bookmarkEnd w:id="147"/>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размер обеспечения исполнения договора;</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срок формирования ценовой информации;</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изменение в налогообложении;</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масштабность выполнения работ, оказания услуг;</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изменение валютных курсов (для закупок импортной продукции);</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изменение таможенных пошлин;</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иные условия.</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xml:space="preserve">7.4. В целях определения НМЦД методом референтных цен для конкурентной закупки рекомендуется использовать не менее трех цен товара, работы, услуги, содержащихся в ранее заключенных договорах </w:t>
      </w:r>
      <w:bookmarkStart w:id="148" w:name="_Hlk69820229"/>
      <w:r w:rsidRPr="00C90971">
        <w:rPr>
          <w:lang w:eastAsia="ru-RU"/>
        </w:rPr>
        <w:t xml:space="preserve">(с учетом возможных поправок изложенных в п.7.3 Порядка) с расчетом среднего арифметического значения. </w:t>
      </w:r>
      <w:bookmarkEnd w:id="148"/>
      <w:r w:rsidRPr="00C90971">
        <w:rPr>
          <w:lang w:eastAsia="ru-RU"/>
        </w:rPr>
        <w:t xml:space="preserve">При закупке продукции у единственного поставщика (исполнителя, подрядчика) достаточно одной такой цены (с учетом возможных поправок, изложенных в п.7.3 Порядка).  </w:t>
      </w:r>
    </w:p>
    <w:p w:rsidR="009A2742" w:rsidRPr="00C90971" w:rsidRDefault="009A2742" w:rsidP="00D84788">
      <w:pPr>
        <w:shd w:val="clear" w:color="auto" w:fill="FFFFFF"/>
        <w:spacing w:after="200"/>
        <w:ind w:firstLine="540"/>
        <w:contextualSpacing/>
        <w:jc w:val="both"/>
        <w:textAlignment w:val="baseline"/>
        <w:rPr>
          <w:lang w:eastAsia="ru-RU"/>
        </w:rPr>
      </w:pPr>
      <w:r w:rsidRPr="00C90971">
        <w:rPr>
          <w:lang w:eastAsia="ru-RU"/>
        </w:rPr>
        <w:t xml:space="preserve">7.5. Обоснование НМЦД </w:t>
      </w:r>
      <w:bookmarkStart w:id="149" w:name="_Hlk69824313"/>
      <w:r w:rsidRPr="00C90971">
        <w:rPr>
          <w:lang w:eastAsia="ru-RU"/>
        </w:rPr>
        <w:t>оформляется Инициаторами закупки в форме аналитической записки</w:t>
      </w:r>
      <w:bookmarkEnd w:id="149"/>
      <w:r w:rsidRPr="00C90971">
        <w:rPr>
          <w:lang w:eastAsia="ru-RU"/>
        </w:rPr>
        <w:t xml:space="preserve"> (Приложение № 1 к Порядку – Формы аналитической записки).  </w:t>
      </w: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widowControl w:val="0"/>
        <w:autoSpaceDE w:val="0"/>
        <w:autoSpaceDN w:val="0"/>
        <w:adjustRightInd w:val="0"/>
        <w:jc w:val="center"/>
        <w:outlineLvl w:val="1"/>
        <w:rPr>
          <w:b/>
          <w:lang w:eastAsia="en-US"/>
        </w:rPr>
      </w:pPr>
      <w:r w:rsidRPr="00C90971">
        <w:rPr>
          <w:b/>
          <w:lang w:eastAsia="en-US"/>
        </w:rPr>
        <w:t>Раздел 8. Определение формулы цены с максимальным значением цены договора</w:t>
      </w:r>
    </w:p>
    <w:p w:rsidR="009A2742" w:rsidRPr="00C90971" w:rsidRDefault="009A2742" w:rsidP="00D84788">
      <w:pPr>
        <w:widowControl w:val="0"/>
        <w:autoSpaceDE w:val="0"/>
        <w:autoSpaceDN w:val="0"/>
        <w:adjustRightInd w:val="0"/>
        <w:jc w:val="center"/>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8.1. Определение формулы цены с максимальным значением цены договора осуществляется при планировании и подготовке закупок такой продукции, цены на которую постоянно изменяются (горюче-смазочные материалы (ГСМ) и пр.), при этом точный объем закупаемой продукции не известен и фиксировать цену за единицу продукции на срок действия договора не выгодно или невозможно.</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8.2. Максимальное значение цены договора может быть определено методом референтных цен или иным методом и зависит от максимального возможного объема закупаемой продукции.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8.3. Формула цены может определяться различными способами и при необходимости корректироваться в зависимости от различных условий закупки. Такими условиями могут быть:</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8.3.1. процент скидки, который определяется по результатам закупки;</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8.3.2. средневзвешенные цены к аналогичному показателю отчетного периода по договору (впоследствии устанавливается в договоре);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8.3.3. индекс потребительских расценок;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8.3.4. предельный размер маржинальности АЗС;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8.3.5. потребность изменить розничные расценки согласно динамике изменения затрат на реализацию с учетом цен, которые сформированы на соответствующем товарном рынке, а также общих условий обращения товара на товарном рынке.</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8.4. Возможно применение следующей формулы цены при закупке ГСМ: </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ЦД = Цi·Vi + …+ Цn·Vn , где </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ЦД – цена Договора, определённая с использованием настоящей формулы, которая не может превышать максимальное значение цены договора (ЦД ≤ ЦДmax);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Цi – отпускная цена Поставщика за единицу поставляемого Товара (т.е. цена, установленная на заправке на день фактического приобретения топлива на АЗС) в месяце (периоде) поставки, указываемая Поставщиком в товарной накладной (УПД);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 xml:space="preserve">Vi – объём поставляемого Товара в месяце (периоде) поставки;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lastRenderedPageBreak/>
        <w:t xml:space="preserve">i – начальное значение (индекс суммирования), который равен значению суммируемых величин (Цi ∙ Vi) за 1 месяц поставки Товара; </w:t>
      </w: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n – конечное значение (диапазон суммирования), которое равно значению суммируемых величин за каждый последующий месяц (период) поставки, используемый при расчёте.</w:t>
      </w:r>
    </w:p>
    <w:p w:rsidR="009A2742" w:rsidRPr="00C90971" w:rsidRDefault="009A2742" w:rsidP="00D84788">
      <w:pPr>
        <w:widowControl w:val="0"/>
        <w:autoSpaceDE w:val="0"/>
        <w:autoSpaceDN w:val="0"/>
        <w:adjustRightInd w:val="0"/>
        <w:ind w:firstLine="540"/>
        <w:jc w:val="both"/>
        <w:rPr>
          <w:lang w:eastAsia="en-US"/>
        </w:rPr>
      </w:pPr>
    </w:p>
    <w:p w:rsidR="009A2742" w:rsidRPr="00C90971" w:rsidRDefault="009A2742" w:rsidP="00D84788">
      <w:pPr>
        <w:widowControl w:val="0"/>
        <w:autoSpaceDE w:val="0"/>
        <w:autoSpaceDN w:val="0"/>
        <w:adjustRightInd w:val="0"/>
        <w:ind w:firstLine="540"/>
        <w:jc w:val="both"/>
        <w:rPr>
          <w:lang w:eastAsia="en-US"/>
        </w:rPr>
      </w:pPr>
      <w:r w:rsidRPr="00C90971">
        <w:rPr>
          <w:lang w:eastAsia="en-US"/>
        </w:rPr>
        <w:t>8.5. Определение формулы цены с максимальным значением цены договора оформляется Инициатором закупки в форме аналитической записки.</w:t>
      </w: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ind w:left="3540"/>
        <w:contextualSpacing/>
        <w:jc w:val="right"/>
        <w:rPr>
          <w:rFonts w:ascii="PT Sans" w:hAnsi="PT Sans"/>
          <w:lang w:eastAsia="ru-RU"/>
        </w:rPr>
      </w:pPr>
      <w:r w:rsidRPr="00C90971">
        <w:rPr>
          <w:rFonts w:ascii="PT Sans" w:hAnsi="PT Sans"/>
          <w:lang w:eastAsia="ru-RU"/>
        </w:rPr>
        <w:lastRenderedPageBreak/>
        <w:t xml:space="preserve">Приложение № 1 </w:t>
      </w:r>
    </w:p>
    <w:p w:rsidR="009A2742" w:rsidRPr="00C90971" w:rsidRDefault="009A2742" w:rsidP="00D84788">
      <w:pPr>
        <w:ind w:left="3540"/>
        <w:contextualSpacing/>
        <w:jc w:val="right"/>
        <w:rPr>
          <w:rFonts w:ascii="PT Sans" w:hAnsi="PT Sans"/>
          <w:lang w:eastAsia="ru-RU"/>
        </w:rPr>
      </w:pPr>
      <w:r w:rsidRPr="00C90971">
        <w:rPr>
          <w:rFonts w:ascii="PT Sans" w:hAnsi="PT Sans"/>
          <w:lang w:eastAsia="ru-RU"/>
        </w:rPr>
        <w:t>(Формы аналитической записки)</w:t>
      </w:r>
    </w:p>
    <w:p w:rsidR="009A2742" w:rsidRPr="00C90971" w:rsidRDefault="009A2742" w:rsidP="00D84788">
      <w:pPr>
        <w:jc w:val="center"/>
        <w:rPr>
          <w:rFonts w:ascii="PT Sans" w:hAnsi="PT Sans"/>
          <w:b/>
          <w:bCs/>
          <w:sz w:val="32"/>
          <w:lang w:eastAsia="ru-RU"/>
        </w:rPr>
      </w:pPr>
    </w:p>
    <w:p w:rsidR="009A2742" w:rsidRPr="00C90971" w:rsidRDefault="009A2742" w:rsidP="00D84788">
      <w:pPr>
        <w:jc w:val="center"/>
        <w:rPr>
          <w:rFonts w:ascii="PT Sans" w:hAnsi="PT Sans"/>
          <w:b/>
          <w:bCs/>
          <w:sz w:val="32"/>
          <w:lang w:eastAsia="ru-RU"/>
        </w:rPr>
      </w:pPr>
      <w:r w:rsidRPr="00C90971">
        <w:rPr>
          <w:rFonts w:ascii="PT Sans" w:hAnsi="PT Sans"/>
          <w:b/>
          <w:bCs/>
          <w:sz w:val="32"/>
          <w:lang w:eastAsia="ru-RU"/>
        </w:rPr>
        <w:t>Обоснование начальной (максимальной) цены договора</w:t>
      </w:r>
    </w:p>
    <w:p w:rsidR="009A2742" w:rsidRPr="00C90971" w:rsidRDefault="009A2742" w:rsidP="00D84788">
      <w:pPr>
        <w:jc w:val="center"/>
        <w:rPr>
          <w:rFonts w:ascii="PT Sans" w:hAnsi="PT Sans"/>
          <w:b/>
          <w:lang w:eastAsia="ru-RU"/>
        </w:rPr>
      </w:pPr>
      <w:r w:rsidRPr="00C90971">
        <w:rPr>
          <w:rFonts w:ascii="PT Sans" w:hAnsi="PT Sans"/>
          <w:lang w:eastAsia="ru-RU"/>
        </w:rPr>
        <w:t>для проведения закупочной процедуры по выбору поставщика (исполнителя, подрядчика) на право заключения договора _______________________________</w:t>
      </w:r>
      <w:r w:rsidRPr="00C90971">
        <w:rPr>
          <w:rFonts w:ascii="PT Sans" w:hAnsi="PT Sans"/>
          <w:b/>
          <w:lang w:eastAsia="ru-RU"/>
        </w:rPr>
        <w:t xml:space="preserve"> .</w:t>
      </w:r>
    </w:p>
    <w:p w:rsidR="009A2742" w:rsidRPr="00C90971" w:rsidRDefault="009A2742" w:rsidP="00D84788">
      <w:pPr>
        <w:jc w:val="both"/>
        <w:rPr>
          <w:rFonts w:ascii="PT Sans" w:hAnsi="PT Sans"/>
          <w:b/>
          <w:lang w:eastAsia="ru-RU"/>
        </w:rPr>
      </w:pPr>
    </w:p>
    <w:p w:rsidR="009A2742" w:rsidRPr="00C90971" w:rsidRDefault="009A2742" w:rsidP="00D84788">
      <w:pPr>
        <w:jc w:val="both"/>
        <w:rPr>
          <w:rFonts w:ascii="PT Sans" w:hAnsi="PT Sans"/>
          <w:bCs/>
          <w:lang w:eastAsia="ru-RU"/>
        </w:rPr>
      </w:pPr>
      <w:r w:rsidRPr="00C90971">
        <w:rPr>
          <w:rFonts w:ascii="PT Sans" w:hAnsi="PT Sans"/>
          <w:bCs/>
          <w:lang w:eastAsia="ru-RU"/>
        </w:rPr>
        <w:t>НМЦД обоснована _____________________________________________________________</w:t>
      </w:r>
    </w:p>
    <w:p w:rsidR="009A2742" w:rsidRPr="00C90971" w:rsidRDefault="009A2742" w:rsidP="00D84788">
      <w:pPr>
        <w:ind w:left="2836" w:firstLine="709"/>
        <w:jc w:val="both"/>
        <w:rPr>
          <w:rFonts w:ascii="PT Sans" w:hAnsi="PT Sans"/>
          <w:bCs/>
          <w:vertAlign w:val="superscript"/>
          <w:lang w:eastAsia="ru-RU"/>
        </w:rPr>
      </w:pPr>
      <w:r w:rsidRPr="00C90971">
        <w:rPr>
          <w:rFonts w:ascii="PT Sans" w:hAnsi="PT Sans"/>
          <w:bCs/>
          <w:vertAlign w:val="superscript"/>
          <w:lang w:eastAsia="ru-RU"/>
        </w:rPr>
        <w:t>(</w:t>
      </w:r>
      <w:r w:rsidRPr="00C90971">
        <w:rPr>
          <w:rFonts w:ascii="PT Sans" w:hAnsi="PT Sans"/>
          <w:bCs/>
          <w:i/>
          <w:iCs/>
          <w:vertAlign w:val="superscript"/>
          <w:lang w:eastAsia="ru-RU"/>
        </w:rPr>
        <w:t>указать метод и основание использования данного метода</w:t>
      </w:r>
      <w:r w:rsidRPr="00C90971">
        <w:rPr>
          <w:rFonts w:ascii="PT Sans" w:hAnsi="PT Sans"/>
          <w:bCs/>
          <w:vertAlign w:val="superscript"/>
          <w:lang w:eastAsia="ru-RU"/>
        </w:rPr>
        <w:t>)</w:t>
      </w:r>
    </w:p>
    <w:p w:rsidR="009A2742" w:rsidRPr="00C90971" w:rsidRDefault="009A2742" w:rsidP="00D84788">
      <w:pPr>
        <w:jc w:val="center"/>
        <w:rPr>
          <w:rFonts w:ascii="PT Sans" w:hAnsi="PT Sans"/>
          <w:b/>
          <w:bCs/>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6"/>
        <w:gridCol w:w="3634"/>
        <w:gridCol w:w="2666"/>
        <w:gridCol w:w="1959"/>
      </w:tblGrid>
      <w:tr w:rsidR="00C90971" w:rsidRPr="00C90971" w:rsidTr="00FE0FFC">
        <w:trPr>
          <w:trHeight w:val="797"/>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w:t>
            </w:r>
          </w:p>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п/п</w:t>
            </w:r>
          </w:p>
        </w:tc>
        <w:tc>
          <w:tcPr>
            <w:tcW w:w="3634"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Источник информации</w:t>
            </w:r>
          </w:p>
          <w:p w:rsidR="009A2742" w:rsidRPr="00C90971" w:rsidRDefault="009A2742" w:rsidP="00FE0FFC">
            <w:pPr>
              <w:jc w:val="center"/>
              <w:rPr>
                <w:rFonts w:ascii="PT Sans" w:hAnsi="PT Sans"/>
                <w:lang w:eastAsia="ru-RU"/>
              </w:rPr>
            </w:pPr>
            <w:r w:rsidRPr="00C90971">
              <w:rPr>
                <w:rFonts w:ascii="PT Sans" w:hAnsi="PT Sans"/>
                <w:bCs/>
                <w:sz w:val="22"/>
                <w:szCs w:val="22"/>
                <w:lang w:eastAsia="ru-RU"/>
              </w:rPr>
              <w:t>(наименование поставщика)</w:t>
            </w:r>
          </w:p>
        </w:tc>
        <w:tc>
          <w:tcPr>
            <w:tcW w:w="266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 xml:space="preserve">Цена предложения с НДС, </w:t>
            </w:r>
            <w:r w:rsidRPr="00C90971">
              <w:rPr>
                <w:rFonts w:ascii="PT Sans" w:hAnsi="PT Sans"/>
                <w:sz w:val="22"/>
                <w:szCs w:val="22"/>
                <w:lang w:eastAsia="ru-RU"/>
              </w:rPr>
              <w:t>рублей</w:t>
            </w:r>
          </w:p>
        </w:tc>
        <w:tc>
          <w:tcPr>
            <w:tcW w:w="1959"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Примечание</w:t>
            </w:r>
          </w:p>
        </w:tc>
      </w:tr>
      <w:tr w:rsidR="00C90971" w:rsidRPr="00C90971" w:rsidTr="00FE0FFC">
        <w:trPr>
          <w:trHeight w:val="541"/>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1</w:t>
            </w:r>
          </w:p>
        </w:tc>
        <w:tc>
          <w:tcPr>
            <w:tcW w:w="3634" w:type="dxa"/>
            <w:vAlign w:val="center"/>
          </w:tcPr>
          <w:p w:rsidR="009A2742" w:rsidRPr="00C90971" w:rsidRDefault="009A2742" w:rsidP="00D84788">
            <w:pPr>
              <w:rPr>
                <w:rFonts w:ascii="PT Sans" w:hAnsi="PT Sans"/>
                <w:bCs/>
                <w:lang w:eastAsia="ru-RU"/>
              </w:rPr>
            </w:pPr>
          </w:p>
        </w:tc>
        <w:tc>
          <w:tcPr>
            <w:tcW w:w="2666" w:type="dxa"/>
            <w:vAlign w:val="center"/>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C90971" w:rsidRPr="00C90971" w:rsidTr="00FE0FFC">
        <w:trPr>
          <w:trHeight w:val="425"/>
          <w:jc w:val="center"/>
        </w:trPr>
        <w:tc>
          <w:tcPr>
            <w:tcW w:w="1086" w:type="dxa"/>
            <w:vAlign w:val="center"/>
          </w:tcPr>
          <w:p w:rsidR="009A2742" w:rsidRPr="00C90971" w:rsidRDefault="009A2742" w:rsidP="00FE0FFC">
            <w:pPr>
              <w:jc w:val="center"/>
              <w:rPr>
                <w:rFonts w:ascii="PT Sans" w:hAnsi="PT Sans"/>
                <w:bCs/>
                <w:lang w:val="en-US" w:eastAsia="ru-RU"/>
              </w:rPr>
            </w:pPr>
            <w:r w:rsidRPr="00C90971">
              <w:rPr>
                <w:rFonts w:ascii="PT Sans" w:hAnsi="PT Sans"/>
                <w:bCs/>
                <w:sz w:val="22"/>
                <w:szCs w:val="22"/>
                <w:lang w:val="en-US" w:eastAsia="ru-RU"/>
              </w:rPr>
              <w:t>2</w:t>
            </w:r>
          </w:p>
        </w:tc>
        <w:tc>
          <w:tcPr>
            <w:tcW w:w="3634" w:type="dxa"/>
            <w:vAlign w:val="center"/>
          </w:tcPr>
          <w:p w:rsidR="009A2742" w:rsidRPr="00C90971" w:rsidRDefault="009A2742" w:rsidP="00D84788">
            <w:pPr>
              <w:rPr>
                <w:rFonts w:ascii="PT Sans" w:hAnsi="PT Sans"/>
                <w:bCs/>
                <w:lang w:eastAsia="ru-RU"/>
              </w:rPr>
            </w:pPr>
          </w:p>
        </w:tc>
        <w:tc>
          <w:tcPr>
            <w:tcW w:w="2666" w:type="dxa"/>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C90971" w:rsidRPr="00C90971" w:rsidTr="00FE0FFC">
        <w:trPr>
          <w:trHeight w:val="425"/>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3</w:t>
            </w:r>
          </w:p>
        </w:tc>
        <w:tc>
          <w:tcPr>
            <w:tcW w:w="3634" w:type="dxa"/>
            <w:vAlign w:val="center"/>
          </w:tcPr>
          <w:p w:rsidR="009A2742" w:rsidRPr="00C90971" w:rsidRDefault="009A2742" w:rsidP="00D84788">
            <w:pPr>
              <w:rPr>
                <w:rFonts w:ascii="PT Sans" w:hAnsi="PT Sans"/>
                <w:bCs/>
                <w:lang w:eastAsia="ru-RU"/>
              </w:rPr>
            </w:pPr>
          </w:p>
        </w:tc>
        <w:tc>
          <w:tcPr>
            <w:tcW w:w="2666" w:type="dxa"/>
            <w:vAlign w:val="center"/>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9A2742" w:rsidRPr="00C90971" w:rsidTr="00FE0FFC">
        <w:trPr>
          <w:trHeight w:val="416"/>
          <w:jc w:val="center"/>
        </w:trPr>
        <w:tc>
          <w:tcPr>
            <w:tcW w:w="4720" w:type="dxa"/>
            <w:gridSpan w:val="2"/>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Средняя</w:t>
            </w:r>
            <w:r w:rsidRPr="00C90971">
              <w:rPr>
                <w:rFonts w:ascii="PT Sans" w:hAnsi="PT Sans"/>
                <w:bCs/>
                <w:sz w:val="22"/>
                <w:szCs w:val="22"/>
                <w:lang w:val="en-US" w:eastAsia="ru-RU"/>
              </w:rPr>
              <w:t xml:space="preserve"> (</w:t>
            </w:r>
            <w:r w:rsidRPr="00C90971">
              <w:rPr>
                <w:rFonts w:ascii="PT Sans" w:hAnsi="PT Sans"/>
                <w:bCs/>
                <w:sz w:val="22"/>
                <w:szCs w:val="22"/>
                <w:lang w:eastAsia="ru-RU"/>
              </w:rPr>
              <w:t>расчетная) цена</w:t>
            </w:r>
          </w:p>
        </w:tc>
        <w:tc>
          <w:tcPr>
            <w:tcW w:w="2666" w:type="dxa"/>
            <w:vAlign w:val="center"/>
          </w:tcPr>
          <w:p w:rsidR="009A2742" w:rsidRPr="00C90971" w:rsidRDefault="009A2742" w:rsidP="00FE0FFC">
            <w:pPr>
              <w:jc w:val="center"/>
              <w:rPr>
                <w:rFonts w:ascii="PT Sans" w:hAnsi="PT Sans"/>
                <w:bCs/>
                <w:lang w:eastAsia="ru-RU"/>
              </w:rPr>
            </w:pPr>
          </w:p>
        </w:tc>
        <w:tc>
          <w:tcPr>
            <w:tcW w:w="1959" w:type="dxa"/>
            <w:vAlign w:val="center"/>
          </w:tcPr>
          <w:p w:rsidR="009A2742" w:rsidRPr="00C90971" w:rsidRDefault="009A2742" w:rsidP="00D84788">
            <w:pPr>
              <w:rPr>
                <w:rFonts w:ascii="PT Sans" w:hAnsi="PT Sans"/>
                <w:bCs/>
                <w:lang w:eastAsia="ru-RU"/>
              </w:rPr>
            </w:pPr>
          </w:p>
        </w:tc>
      </w:tr>
    </w:tbl>
    <w:p w:rsidR="009A2742" w:rsidRPr="00C90971" w:rsidRDefault="009A2742" w:rsidP="00D84788">
      <w:pPr>
        <w:rPr>
          <w:rFonts w:ascii="PT Sans" w:hAnsi="PT Sans"/>
          <w:b/>
          <w:bCs/>
          <w:lang w:eastAsia="ru-RU"/>
        </w:rPr>
      </w:pPr>
    </w:p>
    <w:p w:rsidR="009A2742" w:rsidRPr="00C90971" w:rsidRDefault="009A2742" w:rsidP="00D84788">
      <w:pPr>
        <w:rPr>
          <w:rFonts w:ascii="PT Sans" w:hAnsi="PT Sans"/>
          <w:b/>
          <w:bCs/>
          <w:lang w:eastAsia="ru-RU"/>
        </w:rPr>
      </w:pPr>
    </w:p>
    <w:p w:rsidR="009A2742" w:rsidRPr="00C90971" w:rsidRDefault="009A2742" w:rsidP="00D84788">
      <w:pPr>
        <w:ind w:firstLine="708"/>
        <w:jc w:val="both"/>
        <w:rPr>
          <w:rFonts w:ascii="PT Sans" w:hAnsi="PT Sans"/>
          <w:lang w:eastAsia="ru-RU"/>
        </w:rPr>
      </w:pPr>
      <w:r w:rsidRPr="00C90971">
        <w:rPr>
          <w:rFonts w:ascii="PT Sans" w:hAnsi="PT Sans"/>
          <w:lang w:eastAsia="ru-RU"/>
        </w:rPr>
        <w:t>ВЫВОД: начальная (максимальная) цена договора: _____________(прописью) рублей 00 копеек, в том числе НДС 20% - ___________ (прописью) рублей 00 копеек.</w:t>
      </w:r>
    </w:p>
    <w:p w:rsidR="009A2742" w:rsidRPr="00C90971" w:rsidRDefault="009A2742" w:rsidP="00D84788">
      <w:pPr>
        <w:rPr>
          <w:rFonts w:ascii="PT Sans" w:hAnsi="PT Sans"/>
          <w:lang w:eastAsia="ru-RU"/>
        </w:rPr>
      </w:pPr>
    </w:p>
    <w:p w:rsidR="009A2742" w:rsidRPr="00C90971" w:rsidRDefault="009A2742" w:rsidP="00D84788">
      <w:pPr>
        <w:jc w:val="both"/>
        <w:rPr>
          <w:rFonts w:ascii="PT Sans" w:hAnsi="PT Sans"/>
          <w:lang w:eastAsia="ru-RU"/>
        </w:rPr>
      </w:pPr>
      <w:r w:rsidRPr="00C90971">
        <w:rPr>
          <w:rFonts w:ascii="PT Sans" w:hAnsi="PT Sans"/>
          <w:u w:val="single"/>
          <w:lang w:eastAsia="ru-RU"/>
        </w:rPr>
        <w:t>Приложение</w:t>
      </w:r>
      <w:r w:rsidRPr="00C90971">
        <w:rPr>
          <w:rFonts w:ascii="PT Sans" w:hAnsi="PT Sans"/>
          <w:lang w:eastAsia="ru-RU"/>
        </w:rPr>
        <w:t>: (</w:t>
      </w:r>
      <w:r w:rsidRPr="00C90971">
        <w:rPr>
          <w:rFonts w:ascii="PT Sans" w:hAnsi="PT Sans"/>
          <w:i/>
          <w:iCs/>
          <w:lang w:eastAsia="ru-RU"/>
        </w:rPr>
        <w:t>К аналитической записке прилагаются расчеты, коммерческие предложения, а также иные подтверждения получения ценовой информации: скриншоты, копии или реквизиты договоров и пр.</w:t>
      </w:r>
      <w:r w:rsidRPr="00C90971">
        <w:rPr>
          <w:rFonts w:ascii="PT Sans" w:hAnsi="PT Sans"/>
          <w:lang w:eastAsia="ru-RU"/>
        </w:rPr>
        <w:t>).</w:t>
      </w: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r w:rsidRPr="00C90971">
        <w:rPr>
          <w:rFonts w:ascii="PT Sans" w:hAnsi="PT Sans"/>
          <w:lang w:eastAsia="ru-RU"/>
        </w:rPr>
        <w:t>Инициатор закупки</w:t>
      </w:r>
      <w:r w:rsidRPr="00C90971">
        <w:rPr>
          <w:rFonts w:ascii="PT Sans" w:hAnsi="PT Sans"/>
          <w:lang w:eastAsia="ru-RU"/>
        </w:rPr>
        <w:tab/>
        <w:t>(должность)</w:t>
      </w:r>
      <w:r w:rsidRPr="00C90971">
        <w:rPr>
          <w:rFonts w:ascii="PT Sans" w:hAnsi="PT Sans"/>
          <w:lang w:eastAsia="ru-RU"/>
        </w:rPr>
        <w:tab/>
      </w:r>
      <w:r w:rsidRPr="00C90971">
        <w:rPr>
          <w:rFonts w:ascii="PT Sans" w:hAnsi="PT Sans"/>
          <w:lang w:eastAsia="ru-RU"/>
        </w:rPr>
        <w:tab/>
      </w:r>
      <w:r w:rsidRPr="00C90971">
        <w:rPr>
          <w:rFonts w:ascii="PT Sans" w:hAnsi="PT Sans"/>
          <w:lang w:eastAsia="ru-RU"/>
        </w:rPr>
        <w:tab/>
      </w:r>
      <w:r w:rsidRPr="00C90971">
        <w:rPr>
          <w:rFonts w:ascii="PT Sans" w:hAnsi="PT Sans"/>
          <w:lang w:eastAsia="ru-RU"/>
        </w:rPr>
        <w:tab/>
        <w:t>_______________</w:t>
      </w:r>
      <w:r w:rsidRPr="00C90971">
        <w:rPr>
          <w:rFonts w:ascii="PT Sans" w:hAnsi="PT Sans"/>
          <w:lang w:eastAsia="ru-RU"/>
        </w:rPr>
        <w:tab/>
        <w:t>ФИО</w:t>
      </w: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r w:rsidRPr="00C90971">
        <w:rPr>
          <w:rFonts w:ascii="PT Sans" w:hAnsi="PT Sans"/>
          <w:lang w:eastAsia="ru-RU"/>
        </w:rPr>
        <w:t>Руководитель Инициатора закупки</w:t>
      </w:r>
    </w:p>
    <w:p w:rsidR="009A2742" w:rsidRPr="00C90971" w:rsidRDefault="009A2742" w:rsidP="00D84788">
      <w:pPr>
        <w:rPr>
          <w:rFonts w:ascii="PT Sans" w:hAnsi="PT Sans"/>
          <w:lang w:eastAsia="ru-RU"/>
        </w:rPr>
      </w:pPr>
      <w:r w:rsidRPr="00C90971">
        <w:rPr>
          <w:rFonts w:ascii="PT Sans" w:hAnsi="PT Sans"/>
          <w:lang w:eastAsia="ru-RU"/>
        </w:rPr>
        <w:t xml:space="preserve">                  (должность)                                         </w:t>
      </w:r>
      <w:r w:rsidRPr="00C90971">
        <w:rPr>
          <w:rFonts w:ascii="PT Sans" w:hAnsi="PT Sans"/>
          <w:lang w:eastAsia="ru-RU"/>
        </w:rPr>
        <w:tab/>
        <w:t>_______________    ФИО</w:t>
      </w: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spacing w:after="200" w:line="276" w:lineRule="auto"/>
        <w:rPr>
          <w:rFonts w:ascii="Calibri" w:hAnsi="Calibri"/>
          <w:sz w:val="22"/>
          <w:szCs w:val="22"/>
          <w:lang w:eastAsia="ru-RU"/>
        </w:rPr>
      </w:pPr>
    </w:p>
    <w:p w:rsidR="009A2742" w:rsidRPr="00C90971" w:rsidRDefault="009A2742" w:rsidP="00D84788">
      <w:pPr>
        <w:jc w:val="center"/>
        <w:rPr>
          <w:rFonts w:ascii="PT Sans" w:hAnsi="PT Sans"/>
          <w:b/>
          <w:bCs/>
          <w:sz w:val="32"/>
          <w:lang w:eastAsia="ru-RU"/>
        </w:rPr>
      </w:pPr>
      <w:r w:rsidRPr="00C90971">
        <w:rPr>
          <w:rFonts w:ascii="PT Sans" w:hAnsi="PT Sans"/>
          <w:b/>
          <w:bCs/>
          <w:sz w:val="32"/>
          <w:lang w:eastAsia="ru-RU"/>
        </w:rPr>
        <w:t>Обоснование начальной (максимальной) цены договора,</w:t>
      </w:r>
    </w:p>
    <w:p w:rsidR="009A2742" w:rsidRPr="00C90971" w:rsidRDefault="009A2742" w:rsidP="00D84788">
      <w:pPr>
        <w:jc w:val="center"/>
        <w:rPr>
          <w:rFonts w:ascii="PT Sans" w:hAnsi="PT Sans"/>
          <w:lang w:eastAsia="ru-RU"/>
        </w:rPr>
      </w:pPr>
      <w:r w:rsidRPr="00C90971">
        <w:rPr>
          <w:rFonts w:ascii="PT Sans" w:hAnsi="PT Sans"/>
          <w:lang w:eastAsia="ru-RU"/>
        </w:rPr>
        <w:t xml:space="preserve">заключаемого с единственным поставщиком (исполнителем, подрядчиком) </w:t>
      </w:r>
    </w:p>
    <w:p w:rsidR="009A2742" w:rsidRPr="00C90971" w:rsidRDefault="009A2742" w:rsidP="00D84788">
      <w:pPr>
        <w:jc w:val="center"/>
        <w:rPr>
          <w:rFonts w:ascii="PT Sans" w:hAnsi="PT Sans"/>
          <w:b/>
          <w:lang w:eastAsia="ru-RU"/>
        </w:rPr>
      </w:pPr>
      <w:r w:rsidRPr="00C90971">
        <w:rPr>
          <w:rFonts w:ascii="PT Sans" w:hAnsi="PT Sans"/>
          <w:lang w:eastAsia="ru-RU"/>
        </w:rPr>
        <w:t>на _______________________________</w:t>
      </w:r>
      <w:r w:rsidRPr="00C90971">
        <w:rPr>
          <w:rFonts w:ascii="PT Sans" w:hAnsi="PT Sans"/>
          <w:b/>
          <w:lang w:eastAsia="ru-RU"/>
        </w:rPr>
        <w:t xml:space="preserve"> .</w:t>
      </w:r>
    </w:p>
    <w:p w:rsidR="009A2742" w:rsidRPr="00C90971" w:rsidRDefault="009A2742" w:rsidP="00D84788">
      <w:pPr>
        <w:jc w:val="both"/>
        <w:rPr>
          <w:rFonts w:ascii="PT Sans" w:hAnsi="PT Sans"/>
          <w:bCs/>
          <w:lang w:eastAsia="ru-RU"/>
        </w:rPr>
      </w:pPr>
    </w:p>
    <w:p w:rsidR="009A2742" w:rsidRPr="00C90971" w:rsidRDefault="009A2742" w:rsidP="00D84788">
      <w:pPr>
        <w:jc w:val="both"/>
        <w:rPr>
          <w:rFonts w:ascii="PT Sans" w:hAnsi="PT Sans"/>
          <w:bCs/>
          <w:lang w:eastAsia="ru-RU"/>
        </w:rPr>
      </w:pPr>
      <w:r w:rsidRPr="00C90971">
        <w:rPr>
          <w:rFonts w:ascii="PT Sans" w:hAnsi="PT Sans"/>
          <w:bCs/>
          <w:lang w:eastAsia="ru-RU"/>
        </w:rPr>
        <w:t>НМЦД обоснована _____________________________________________________________</w:t>
      </w:r>
    </w:p>
    <w:p w:rsidR="009A2742" w:rsidRPr="00C90971" w:rsidRDefault="009A2742" w:rsidP="00D84788">
      <w:pPr>
        <w:ind w:left="2836" w:firstLine="709"/>
        <w:jc w:val="both"/>
        <w:rPr>
          <w:rFonts w:ascii="PT Sans" w:hAnsi="PT Sans"/>
          <w:bCs/>
          <w:vertAlign w:val="superscript"/>
          <w:lang w:eastAsia="ru-RU"/>
        </w:rPr>
      </w:pPr>
      <w:r w:rsidRPr="00C90971">
        <w:rPr>
          <w:rFonts w:ascii="PT Sans" w:hAnsi="PT Sans"/>
          <w:bCs/>
          <w:vertAlign w:val="superscript"/>
          <w:lang w:eastAsia="ru-RU"/>
        </w:rPr>
        <w:t>(</w:t>
      </w:r>
      <w:r w:rsidRPr="00C90971">
        <w:rPr>
          <w:rFonts w:ascii="PT Sans" w:hAnsi="PT Sans"/>
          <w:bCs/>
          <w:i/>
          <w:iCs/>
          <w:vertAlign w:val="superscript"/>
          <w:lang w:eastAsia="ru-RU"/>
        </w:rPr>
        <w:t>указать метод и основание использования данного метода</w:t>
      </w:r>
      <w:r w:rsidRPr="00C90971">
        <w:rPr>
          <w:rFonts w:ascii="PT Sans" w:hAnsi="PT Sans"/>
          <w:bCs/>
          <w:vertAlign w:val="superscript"/>
          <w:lang w:eastAsia="ru-RU"/>
        </w:rPr>
        <w:t>)</w:t>
      </w:r>
    </w:p>
    <w:p w:rsidR="009A2742" w:rsidRPr="00C90971" w:rsidRDefault="009A2742" w:rsidP="00D84788">
      <w:pPr>
        <w:jc w:val="center"/>
        <w:rPr>
          <w:rFonts w:ascii="PT Sans" w:hAnsi="PT Sans"/>
          <w:lang w:eastAsia="ru-RU"/>
        </w:rPr>
      </w:pPr>
    </w:p>
    <w:p w:rsidR="009A2742" w:rsidRPr="00C90971" w:rsidRDefault="009A2742" w:rsidP="00D84788">
      <w:pPr>
        <w:jc w:val="center"/>
        <w:rPr>
          <w:rFonts w:ascii="PT Sans" w:hAnsi="PT Sans"/>
          <w:b/>
          <w:bCs/>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6"/>
        <w:gridCol w:w="3634"/>
        <w:gridCol w:w="2666"/>
        <w:gridCol w:w="1959"/>
      </w:tblGrid>
      <w:tr w:rsidR="00C90971" w:rsidRPr="00C90971" w:rsidTr="00FE0FFC">
        <w:trPr>
          <w:trHeight w:val="797"/>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w:t>
            </w:r>
          </w:p>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п/п</w:t>
            </w:r>
          </w:p>
        </w:tc>
        <w:tc>
          <w:tcPr>
            <w:tcW w:w="3634"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Источник информации</w:t>
            </w:r>
          </w:p>
          <w:p w:rsidR="009A2742" w:rsidRPr="00C90971" w:rsidRDefault="009A2742" w:rsidP="00FE0FFC">
            <w:pPr>
              <w:jc w:val="center"/>
              <w:rPr>
                <w:rFonts w:ascii="PT Sans" w:hAnsi="PT Sans"/>
                <w:lang w:eastAsia="ru-RU"/>
              </w:rPr>
            </w:pPr>
            <w:r w:rsidRPr="00C90971">
              <w:rPr>
                <w:rFonts w:ascii="PT Sans" w:hAnsi="PT Sans"/>
                <w:bCs/>
                <w:sz w:val="22"/>
                <w:szCs w:val="22"/>
                <w:lang w:eastAsia="ru-RU"/>
              </w:rPr>
              <w:t>(наименование поставщика)</w:t>
            </w:r>
          </w:p>
        </w:tc>
        <w:tc>
          <w:tcPr>
            <w:tcW w:w="266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 xml:space="preserve">Цена предложения с НДС, </w:t>
            </w:r>
            <w:r w:rsidRPr="00C90971">
              <w:rPr>
                <w:rFonts w:ascii="PT Sans" w:hAnsi="PT Sans"/>
                <w:sz w:val="22"/>
                <w:szCs w:val="22"/>
                <w:lang w:eastAsia="ru-RU"/>
              </w:rPr>
              <w:t>рублей</w:t>
            </w:r>
          </w:p>
        </w:tc>
        <w:tc>
          <w:tcPr>
            <w:tcW w:w="1959"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Примечание</w:t>
            </w:r>
          </w:p>
        </w:tc>
      </w:tr>
      <w:tr w:rsidR="00C90971" w:rsidRPr="00C90971" w:rsidTr="00FE0FFC">
        <w:trPr>
          <w:trHeight w:val="541"/>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1</w:t>
            </w:r>
          </w:p>
        </w:tc>
        <w:tc>
          <w:tcPr>
            <w:tcW w:w="3634" w:type="dxa"/>
            <w:vAlign w:val="center"/>
          </w:tcPr>
          <w:p w:rsidR="009A2742" w:rsidRPr="00C90971" w:rsidRDefault="009A2742" w:rsidP="00D84788">
            <w:pPr>
              <w:rPr>
                <w:rFonts w:ascii="PT Sans" w:hAnsi="PT Sans"/>
                <w:bCs/>
                <w:lang w:eastAsia="ru-RU"/>
              </w:rPr>
            </w:pPr>
          </w:p>
        </w:tc>
        <w:tc>
          <w:tcPr>
            <w:tcW w:w="2666" w:type="dxa"/>
            <w:vAlign w:val="center"/>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C90971" w:rsidRPr="00C90971" w:rsidTr="00FE0FFC">
        <w:trPr>
          <w:trHeight w:val="425"/>
          <w:jc w:val="center"/>
        </w:trPr>
        <w:tc>
          <w:tcPr>
            <w:tcW w:w="1086" w:type="dxa"/>
            <w:vAlign w:val="center"/>
          </w:tcPr>
          <w:p w:rsidR="009A2742" w:rsidRPr="00C90971" w:rsidRDefault="009A2742" w:rsidP="00FE0FFC">
            <w:pPr>
              <w:jc w:val="center"/>
              <w:rPr>
                <w:rFonts w:ascii="PT Sans" w:hAnsi="PT Sans"/>
                <w:bCs/>
                <w:lang w:val="en-US" w:eastAsia="ru-RU"/>
              </w:rPr>
            </w:pPr>
            <w:r w:rsidRPr="00C90971">
              <w:rPr>
                <w:rFonts w:ascii="PT Sans" w:hAnsi="PT Sans"/>
                <w:bCs/>
                <w:sz w:val="22"/>
                <w:szCs w:val="22"/>
                <w:lang w:val="en-US" w:eastAsia="ru-RU"/>
              </w:rPr>
              <w:t>2</w:t>
            </w:r>
          </w:p>
        </w:tc>
        <w:tc>
          <w:tcPr>
            <w:tcW w:w="3634" w:type="dxa"/>
            <w:vAlign w:val="center"/>
          </w:tcPr>
          <w:p w:rsidR="009A2742" w:rsidRPr="00C90971" w:rsidRDefault="009A2742" w:rsidP="00D84788">
            <w:pPr>
              <w:rPr>
                <w:rFonts w:ascii="PT Sans" w:hAnsi="PT Sans"/>
                <w:bCs/>
                <w:lang w:eastAsia="ru-RU"/>
              </w:rPr>
            </w:pPr>
          </w:p>
        </w:tc>
        <w:tc>
          <w:tcPr>
            <w:tcW w:w="2666" w:type="dxa"/>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C90971" w:rsidRPr="00C90971" w:rsidTr="00FE0FFC">
        <w:trPr>
          <w:trHeight w:val="425"/>
          <w:jc w:val="center"/>
        </w:trPr>
        <w:tc>
          <w:tcPr>
            <w:tcW w:w="1086" w:type="dxa"/>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3</w:t>
            </w:r>
          </w:p>
        </w:tc>
        <w:tc>
          <w:tcPr>
            <w:tcW w:w="3634" w:type="dxa"/>
            <w:vAlign w:val="center"/>
          </w:tcPr>
          <w:p w:rsidR="009A2742" w:rsidRPr="00C90971" w:rsidRDefault="009A2742" w:rsidP="00D84788">
            <w:pPr>
              <w:rPr>
                <w:rFonts w:ascii="PT Sans" w:hAnsi="PT Sans"/>
                <w:bCs/>
                <w:lang w:eastAsia="ru-RU"/>
              </w:rPr>
            </w:pPr>
          </w:p>
        </w:tc>
        <w:tc>
          <w:tcPr>
            <w:tcW w:w="2666" w:type="dxa"/>
            <w:vAlign w:val="center"/>
          </w:tcPr>
          <w:p w:rsidR="009A2742" w:rsidRPr="00C90971" w:rsidRDefault="009A2742" w:rsidP="00FE0FFC">
            <w:pPr>
              <w:spacing w:before="240" w:line="480" w:lineRule="auto"/>
              <w:jc w:val="center"/>
              <w:rPr>
                <w:rFonts w:ascii="PT Sans" w:hAnsi="PT Sans"/>
                <w:bCs/>
                <w:lang w:eastAsia="ru-RU"/>
              </w:rPr>
            </w:pPr>
          </w:p>
        </w:tc>
        <w:tc>
          <w:tcPr>
            <w:tcW w:w="1959" w:type="dxa"/>
          </w:tcPr>
          <w:p w:rsidR="009A2742" w:rsidRPr="00C90971" w:rsidRDefault="009A2742" w:rsidP="00FE0FFC">
            <w:pPr>
              <w:spacing w:before="240"/>
              <w:jc w:val="center"/>
              <w:rPr>
                <w:rFonts w:ascii="PT Sans" w:hAnsi="PT Sans"/>
                <w:bCs/>
                <w:lang w:eastAsia="ru-RU"/>
              </w:rPr>
            </w:pPr>
          </w:p>
        </w:tc>
      </w:tr>
      <w:tr w:rsidR="009A2742" w:rsidRPr="00C90971" w:rsidTr="00FE0FFC">
        <w:trPr>
          <w:trHeight w:val="416"/>
          <w:jc w:val="center"/>
        </w:trPr>
        <w:tc>
          <w:tcPr>
            <w:tcW w:w="4720" w:type="dxa"/>
            <w:gridSpan w:val="2"/>
            <w:vAlign w:val="center"/>
          </w:tcPr>
          <w:p w:rsidR="009A2742" w:rsidRPr="00C90971" w:rsidRDefault="009A2742" w:rsidP="00FE0FFC">
            <w:pPr>
              <w:jc w:val="center"/>
              <w:rPr>
                <w:rFonts w:ascii="PT Sans" w:hAnsi="PT Sans"/>
                <w:bCs/>
                <w:lang w:eastAsia="ru-RU"/>
              </w:rPr>
            </w:pPr>
            <w:r w:rsidRPr="00C90971">
              <w:rPr>
                <w:rFonts w:ascii="PT Sans" w:hAnsi="PT Sans"/>
                <w:bCs/>
                <w:sz w:val="22"/>
                <w:szCs w:val="22"/>
                <w:lang w:eastAsia="ru-RU"/>
              </w:rPr>
              <w:t>Наименьшая цена</w:t>
            </w:r>
          </w:p>
        </w:tc>
        <w:tc>
          <w:tcPr>
            <w:tcW w:w="2666" w:type="dxa"/>
            <w:vAlign w:val="center"/>
          </w:tcPr>
          <w:p w:rsidR="009A2742" w:rsidRPr="00C90971" w:rsidRDefault="009A2742" w:rsidP="00FE0FFC">
            <w:pPr>
              <w:jc w:val="center"/>
              <w:rPr>
                <w:rFonts w:ascii="PT Sans" w:hAnsi="PT Sans"/>
                <w:bCs/>
                <w:lang w:eastAsia="ru-RU"/>
              </w:rPr>
            </w:pPr>
          </w:p>
        </w:tc>
        <w:tc>
          <w:tcPr>
            <w:tcW w:w="1959" w:type="dxa"/>
            <w:vAlign w:val="center"/>
          </w:tcPr>
          <w:p w:rsidR="009A2742" w:rsidRPr="00C90971" w:rsidRDefault="009A2742" w:rsidP="00D84788">
            <w:pPr>
              <w:rPr>
                <w:rFonts w:ascii="PT Sans" w:hAnsi="PT Sans"/>
                <w:bCs/>
                <w:lang w:eastAsia="ru-RU"/>
              </w:rPr>
            </w:pPr>
          </w:p>
        </w:tc>
      </w:tr>
    </w:tbl>
    <w:p w:rsidR="009A2742" w:rsidRPr="00C90971" w:rsidRDefault="009A2742" w:rsidP="00D84788">
      <w:pPr>
        <w:rPr>
          <w:rFonts w:ascii="PT Sans" w:hAnsi="PT Sans"/>
          <w:b/>
          <w:bCs/>
          <w:lang w:eastAsia="ru-RU"/>
        </w:rPr>
      </w:pPr>
    </w:p>
    <w:p w:rsidR="009A2742" w:rsidRPr="00C90971" w:rsidRDefault="009A2742" w:rsidP="00D84788">
      <w:pPr>
        <w:rPr>
          <w:rFonts w:ascii="PT Sans" w:hAnsi="PT Sans"/>
          <w:b/>
          <w:bCs/>
          <w:lang w:eastAsia="ru-RU"/>
        </w:rPr>
      </w:pPr>
    </w:p>
    <w:p w:rsidR="009A2742" w:rsidRPr="00C90971" w:rsidRDefault="009A2742" w:rsidP="00D84788">
      <w:pPr>
        <w:ind w:firstLine="708"/>
        <w:jc w:val="both"/>
        <w:rPr>
          <w:rFonts w:ascii="PT Sans" w:hAnsi="PT Sans"/>
          <w:lang w:eastAsia="ru-RU"/>
        </w:rPr>
      </w:pPr>
      <w:r w:rsidRPr="00C90971">
        <w:rPr>
          <w:rFonts w:ascii="PT Sans" w:hAnsi="PT Sans"/>
          <w:lang w:eastAsia="ru-RU"/>
        </w:rPr>
        <w:t>ВЫВОД: начальная (максимальная) цена договора: _____________(прописью) рублей 00 копеек, в том числе НДС 20% - ___________ (прописью) рублей 00 копеек.</w:t>
      </w:r>
    </w:p>
    <w:p w:rsidR="009A2742" w:rsidRPr="00C90971" w:rsidRDefault="009A2742" w:rsidP="00D84788">
      <w:pPr>
        <w:rPr>
          <w:rFonts w:ascii="PT Sans" w:hAnsi="PT Sans"/>
          <w:lang w:eastAsia="ru-RU"/>
        </w:rPr>
      </w:pPr>
    </w:p>
    <w:p w:rsidR="009A2742" w:rsidRPr="00C90971" w:rsidRDefault="009A2742" w:rsidP="00D84788">
      <w:pPr>
        <w:jc w:val="both"/>
        <w:rPr>
          <w:rFonts w:ascii="PT Sans" w:hAnsi="PT Sans"/>
          <w:lang w:eastAsia="ru-RU"/>
        </w:rPr>
      </w:pPr>
      <w:r w:rsidRPr="00C90971">
        <w:rPr>
          <w:rFonts w:ascii="PT Sans" w:hAnsi="PT Sans"/>
          <w:u w:val="single"/>
          <w:lang w:eastAsia="ru-RU"/>
        </w:rPr>
        <w:t>Приложение</w:t>
      </w:r>
      <w:r w:rsidRPr="00C90971">
        <w:rPr>
          <w:rFonts w:ascii="PT Sans" w:hAnsi="PT Sans"/>
          <w:lang w:eastAsia="ru-RU"/>
        </w:rPr>
        <w:t>: (</w:t>
      </w:r>
      <w:r w:rsidRPr="00C90971">
        <w:rPr>
          <w:rFonts w:ascii="PT Sans" w:hAnsi="PT Sans"/>
          <w:i/>
          <w:iCs/>
          <w:lang w:eastAsia="ru-RU"/>
        </w:rPr>
        <w:t>К аналитической записке прилагаются расчеты, коммерческие предложения, а также иные подтверждения получения ценовой информации: скриншоты, копии или реквизиты договоров и пр.</w:t>
      </w:r>
      <w:r w:rsidRPr="00C90971">
        <w:rPr>
          <w:rFonts w:ascii="PT Sans" w:hAnsi="PT Sans"/>
          <w:lang w:eastAsia="ru-RU"/>
        </w:rPr>
        <w:t>).</w:t>
      </w: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r w:rsidRPr="00C90971">
        <w:rPr>
          <w:rFonts w:ascii="PT Sans" w:hAnsi="PT Sans"/>
          <w:lang w:eastAsia="ru-RU"/>
        </w:rPr>
        <w:t>Инициатор закупки</w:t>
      </w:r>
      <w:r w:rsidRPr="00C90971">
        <w:rPr>
          <w:rFonts w:ascii="PT Sans" w:hAnsi="PT Sans"/>
          <w:lang w:eastAsia="ru-RU"/>
        </w:rPr>
        <w:tab/>
        <w:t>(должность)</w:t>
      </w:r>
      <w:r w:rsidRPr="00C90971">
        <w:rPr>
          <w:rFonts w:ascii="PT Sans" w:hAnsi="PT Sans"/>
          <w:lang w:eastAsia="ru-RU"/>
        </w:rPr>
        <w:tab/>
      </w:r>
      <w:r w:rsidRPr="00C90971">
        <w:rPr>
          <w:rFonts w:ascii="PT Sans" w:hAnsi="PT Sans"/>
          <w:lang w:eastAsia="ru-RU"/>
        </w:rPr>
        <w:tab/>
      </w:r>
      <w:r w:rsidRPr="00C90971">
        <w:rPr>
          <w:rFonts w:ascii="PT Sans" w:hAnsi="PT Sans"/>
          <w:lang w:eastAsia="ru-RU"/>
        </w:rPr>
        <w:tab/>
      </w:r>
      <w:r w:rsidRPr="00C90971">
        <w:rPr>
          <w:rFonts w:ascii="PT Sans" w:hAnsi="PT Sans"/>
          <w:lang w:eastAsia="ru-RU"/>
        </w:rPr>
        <w:tab/>
        <w:t>_______________</w:t>
      </w:r>
      <w:r w:rsidRPr="00C90971">
        <w:rPr>
          <w:rFonts w:ascii="PT Sans" w:hAnsi="PT Sans"/>
          <w:lang w:eastAsia="ru-RU"/>
        </w:rPr>
        <w:tab/>
        <w:t>ФИО</w:t>
      </w: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p>
    <w:p w:rsidR="009A2742" w:rsidRPr="00C90971" w:rsidRDefault="009A2742" w:rsidP="00D84788">
      <w:pPr>
        <w:rPr>
          <w:rFonts w:ascii="PT Sans" w:hAnsi="PT Sans"/>
          <w:lang w:eastAsia="ru-RU"/>
        </w:rPr>
      </w:pPr>
      <w:r w:rsidRPr="00C90971">
        <w:rPr>
          <w:rFonts w:ascii="PT Sans" w:hAnsi="PT Sans"/>
          <w:lang w:eastAsia="ru-RU"/>
        </w:rPr>
        <w:t>Руководитель Инициатора закупки</w:t>
      </w:r>
    </w:p>
    <w:p w:rsidR="009A2742" w:rsidRPr="00C90971" w:rsidRDefault="009A2742" w:rsidP="00D84788">
      <w:pPr>
        <w:rPr>
          <w:rFonts w:ascii="Calibri" w:hAnsi="Calibri"/>
          <w:sz w:val="22"/>
          <w:szCs w:val="22"/>
          <w:lang w:eastAsia="ru-RU"/>
        </w:rPr>
      </w:pPr>
      <w:r w:rsidRPr="00C90971">
        <w:rPr>
          <w:rFonts w:ascii="PT Sans" w:hAnsi="PT Sans"/>
          <w:lang w:eastAsia="ru-RU"/>
        </w:rPr>
        <w:t xml:space="preserve">                  (должность)                                         </w:t>
      </w:r>
      <w:r w:rsidRPr="00C90971">
        <w:rPr>
          <w:rFonts w:ascii="PT Sans" w:hAnsi="PT Sans"/>
          <w:lang w:eastAsia="ru-RU"/>
        </w:rPr>
        <w:tab/>
        <w:t>_______________    ФИО</w:t>
      </w:r>
    </w:p>
    <w:p w:rsidR="009A2742" w:rsidRPr="00C90971" w:rsidRDefault="009A2742" w:rsidP="00FD02E3">
      <w:pPr>
        <w:widowControl w:val="0"/>
        <w:tabs>
          <w:tab w:val="center" w:pos="2700"/>
        </w:tabs>
        <w:jc w:val="both"/>
      </w:pPr>
    </w:p>
    <w:sectPr w:rsidR="009A2742" w:rsidRPr="00C90971" w:rsidSect="00F40543">
      <w:footerReference w:type="default" r:id="rId14"/>
      <w:pgSz w:w="11906" w:h="16838" w:code="9"/>
      <w:pgMar w:top="720" w:right="1021" w:bottom="902" w:left="1021" w:header="709" w:footer="709" w:gutter="284"/>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742" w:rsidRDefault="009A2742" w:rsidP="00657CAD">
      <w:r>
        <w:separator/>
      </w:r>
    </w:p>
  </w:endnote>
  <w:endnote w:type="continuationSeparator" w:id="0">
    <w:p w:rsidR="009A2742" w:rsidRDefault="009A2742" w:rsidP="00657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T Sans">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742" w:rsidRDefault="00463930">
    <w:pPr>
      <w:pStyle w:val="aff1"/>
      <w:jc w:val="right"/>
    </w:pPr>
    <w:r>
      <w:fldChar w:fldCharType="begin"/>
    </w:r>
    <w:r w:rsidR="001543E8">
      <w:instrText>PAGE   \* MERGEFORMAT</w:instrText>
    </w:r>
    <w:r>
      <w:fldChar w:fldCharType="separate"/>
    </w:r>
    <w:r w:rsidR="00D00113">
      <w:rPr>
        <w:noProof/>
      </w:rPr>
      <w:t>2</w:t>
    </w:r>
    <w:r>
      <w:rPr>
        <w:noProof/>
      </w:rPr>
      <w:fldChar w:fldCharType="end"/>
    </w:r>
  </w:p>
  <w:p w:rsidR="009A2742" w:rsidRDefault="009A2742">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742" w:rsidRDefault="009A2742" w:rsidP="00657CAD">
      <w:r>
        <w:separator/>
      </w:r>
    </w:p>
  </w:footnote>
  <w:footnote w:type="continuationSeparator" w:id="0">
    <w:p w:rsidR="009A2742" w:rsidRDefault="009A2742" w:rsidP="00657CAD">
      <w:r>
        <w:continuationSeparator/>
      </w:r>
    </w:p>
  </w:footnote>
  <w:footnote w:id="1">
    <w:p w:rsidR="009A2742" w:rsidRDefault="009A2742" w:rsidP="00560733">
      <w:pPr>
        <w:spacing w:before="100" w:beforeAutospacing="1" w:after="100" w:afterAutospacing="1" w:line="20" w:lineRule="atLeast"/>
        <w:contextualSpacing/>
        <w:jc w:val="both"/>
      </w:pPr>
      <w:r>
        <w:rPr>
          <w:rStyle w:val="ad"/>
          <w:sz w:val="20"/>
          <w:szCs w:val="20"/>
        </w:rPr>
        <w:footnoteRef/>
      </w:r>
      <w:r>
        <w:rPr>
          <w:sz w:val="20"/>
          <w:szCs w:val="20"/>
        </w:rPr>
        <w:t xml:space="preserve"> Днём завершения процедуры закупки считается дата заключения договора.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4FC8D9C"/>
    <w:lvl w:ilvl="0">
      <w:start w:val="1"/>
      <w:numFmt w:val="decimal"/>
      <w:lvlText w:val="%1."/>
      <w:lvlJc w:val="left"/>
      <w:pPr>
        <w:tabs>
          <w:tab w:val="num" w:pos="643"/>
        </w:tabs>
        <w:ind w:left="643" w:hanging="360"/>
      </w:pPr>
      <w:rPr>
        <w:rFonts w:cs="Times New Roman"/>
      </w:r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rFonts w:cs="Times New Roman"/>
        <w:sz w:val="28"/>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rFonts w:cs="Times New Roman"/>
        <w:sz w:val="28"/>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4"/>
      <w:numFmt w:val="decimal"/>
      <w:lvlText w:val="%1.%2.%3.%4"/>
      <w:lvlJc w:val="left"/>
      <w:pPr>
        <w:tabs>
          <w:tab w:val="num" w:pos="0"/>
        </w:tabs>
        <w:ind w:left="1287"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rFonts w:cs="Times New Roman"/>
        <w:sz w:val="28"/>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rFonts w:cs="Times New Roman"/>
        <w:sz w:val="28"/>
        <w:szCs w:val="28"/>
      </w:rPr>
    </w:lvl>
    <w:lvl w:ilvl="1">
      <w:start w:val="1"/>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86"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7">
    <w:nsid w:val="00000008"/>
    <w:multiLevelType w:val="singleLevel"/>
    <w:tmpl w:val="880EE57C"/>
    <w:name w:val="WW8Num8"/>
    <w:lvl w:ilvl="0">
      <w:start w:val="1"/>
      <w:numFmt w:val="decimal"/>
      <w:lvlText w:val="1.1.3.%1"/>
      <w:lvlJc w:val="left"/>
      <w:pPr>
        <w:tabs>
          <w:tab w:val="num" w:pos="208"/>
        </w:tabs>
        <w:ind w:left="928" w:hanging="360"/>
      </w:pPr>
      <w:rPr>
        <w:rFonts w:cs="Times New Roman"/>
        <w:b w:val="0"/>
        <w:sz w:val="24"/>
        <w:szCs w:val="24"/>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1"/>
      <w:numFmt w:val="decimal"/>
      <w:lvlText w:val="%1.%2.%3.%4"/>
      <w:lvlJc w:val="left"/>
      <w:pPr>
        <w:tabs>
          <w:tab w:val="num" w:pos="-425"/>
        </w:tabs>
        <w:ind w:left="862"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9">
    <w:nsid w:val="0000000A"/>
    <w:multiLevelType w:val="singleLevel"/>
    <w:tmpl w:val="CAEEAB60"/>
    <w:name w:val="WW8Num10"/>
    <w:lvl w:ilvl="0">
      <w:start w:val="1"/>
      <w:numFmt w:val="decimal"/>
      <w:lvlText w:val="%1)"/>
      <w:lvlJc w:val="left"/>
      <w:pPr>
        <w:tabs>
          <w:tab w:val="num" w:pos="4962"/>
        </w:tabs>
        <w:ind w:left="6031" w:hanging="360"/>
      </w:pPr>
      <w:rPr>
        <w:rFonts w:eastAsia="Times New Roman" w:cs="Times New Roman"/>
        <w:sz w:val="24"/>
        <w:szCs w:val="24"/>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Times New Roman" w:cs="Times New Roman"/>
        <w:sz w:val="28"/>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Times New Roman" w:cs="Times New Roman"/>
        <w:sz w:val="28"/>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rFonts w:cs="Times New Roman"/>
        <w:sz w:val="28"/>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rFonts w:cs="Times New Roman"/>
        <w:sz w:val="28"/>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rFonts w:cs="Times New Roman"/>
        <w:sz w:val="28"/>
        <w:szCs w:val="28"/>
      </w:rPr>
    </w:lvl>
    <w:lvl w:ilvl="1">
      <w:start w:val="2"/>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70"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15">
    <w:nsid w:val="00000010"/>
    <w:multiLevelType w:val="singleLevel"/>
    <w:tmpl w:val="7A64C170"/>
    <w:lvl w:ilvl="0">
      <w:start w:val="1"/>
      <w:numFmt w:val="decimal"/>
      <w:lvlText w:val="1.2.%1"/>
      <w:lvlJc w:val="left"/>
      <w:pPr>
        <w:tabs>
          <w:tab w:val="num" w:pos="-298"/>
        </w:tabs>
        <w:ind w:left="502" w:hanging="360"/>
      </w:pPr>
      <w:rPr>
        <w:rFonts w:eastAsia="Times New Roman" w:cs="Arial"/>
        <w:i w:val="0"/>
        <w:color w:val="auto"/>
        <w:sz w:val="24"/>
        <w:szCs w:val="24"/>
      </w:rPr>
    </w:lvl>
  </w:abstractNum>
  <w:abstractNum w:abstractNumId="16">
    <w:nsid w:val="00000011"/>
    <w:multiLevelType w:val="singleLevel"/>
    <w:tmpl w:val="DAD23BD6"/>
    <w:name w:val="WW8Num17"/>
    <w:lvl w:ilvl="0">
      <w:start w:val="1"/>
      <w:numFmt w:val="decimal"/>
      <w:lvlText w:val="6.8.12.%1"/>
      <w:lvlJc w:val="left"/>
      <w:pPr>
        <w:tabs>
          <w:tab w:val="num" w:pos="519"/>
        </w:tabs>
        <w:ind w:left="1429" w:hanging="360"/>
      </w:pPr>
      <w:rPr>
        <w:rFonts w:eastAsia="Times New Roman" w:cs="Times New Roman"/>
        <w:color w:val="auto"/>
        <w:sz w:val="28"/>
        <w:szCs w:val="28"/>
      </w:rPr>
    </w:lvl>
  </w:abstractNum>
  <w:abstractNum w:abstractNumId="17">
    <w:nsid w:val="00000012"/>
    <w:multiLevelType w:val="singleLevel"/>
    <w:tmpl w:val="34064238"/>
    <w:name w:val="WW8Num18"/>
    <w:lvl w:ilvl="0">
      <w:start w:val="1"/>
      <w:numFmt w:val="decimal"/>
      <w:lvlText w:val="%1)"/>
      <w:lvlJc w:val="left"/>
      <w:pPr>
        <w:ind w:left="720" w:hanging="360"/>
      </w:pPr>
      <w:rPr>
        <w:rFonts w:eastAsia="Times New Roman" w:cs="Arial" w:hint="default"/>
        <w:b w:val="0"/>
        <w:bCs/>
        <w:i/>
        <w:color w:val="auto"/>
        <w:sz w:val="28"/>
        <w:szCs w:val="28"/>
      </w:rPr>
    </w:lvl>
  </w:abstractNum>
  <w:abstractNum w:abstractNumId="18">
    <w:nsid w:val="00000013"/>
    <w:multiLevelType w:val="singleLevel"/>
    <w:tmpl w:val="00000013"/>
    <w:name w:val="WW8Num19"/>
    <w:lvl w:ilvl="0">
      <w:start w:val="1"/>
      <w:numFmt w:val="decimal"/>
      <w:lvlText w:val="%1)"/>
      <w:lvlJc w:val="left"/>
      <w:pPr>
        <w:tabs>
          <w:tab w:val="num" w:pos="0"/>
        </w:tabs>
        <w:ind w:left="1069" w:hanging="360"/>
      </w:pPr>
      <w:rPr>
        <w:rFonts w:cs="Times New Roman"/>
        <w:bCs/>
        <w:sz w:val="28"/>
        <w:szCs w:val="28"/>
      </w:rPr>
    </w:lvl>
  </w:abstractNum>
  <w:abstractNum w:abstractNumId="19">
    <w:nsid w:val="00000014"/>
    <w:multiLevelType w:val="singleLevel"/>
    <w:tmpl w:val="00000014"/>
    <w:name w:val="WW8Num20"/>
    <w:lvl w:ilvl="0">
      <w:start w:val="1"/>
      <w:numFmt w:val="decimal"/>
      <w:lvlText w:val="6.7.3.%1"/>
      <w:lvlJc w:val="left"/>
      <w:pPr>
        <w:tabs>
          <w:tab w:val="num" w:pos="0"/>
        </w:tabs>
        <w:ind w:left="1429" w:hanging="360"/>
      </w:pPr>
      <w:rPr>
        <w:rFonts w:cs="Times New Roman"/>
        <w:bCs/>
        <w:sz w:val="28"/>
        <w:szCs w:val="28"/>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cs="Times New Roman"/>
        <w:bCs/>
        <w:sz w:val="28"/>
        <w:szCs w:val="28"/>
      </w:rPr>
    </w:lvl>
  </w:abstractNum>
  <w:abstractNum w:abstractNumId="21">
    <w:nsid w:val="00000016"/>
    <w:multiLevelType w:val="singleLevel"/>
    <w:tmpl w:val="00000016"/>
    <w:name w:val="WW8Num22"/>
    <w:lvl w:ilvl="0">
      <w:start w:val="1"/>
      <w:numFmt w:val="decimal"/>
      <w:lvlText w:val="6.6.%1"/>
      <w:lvlJc w:val="left"/>
      <w:pPr>
        <w:tabs>
          <w:tab w:val="num" w:pos="0"/>
        </w:tabs>
        <w:ind w:left="910" w:hanging="360"/>
      </w:pPr>
      <w:rPr>
        <w:rFonts w:cs="Times New Roman"/>
        <w:sz w:val="24"/>
        <w:szCs w:val="24"/>
      </w:rPr>
    </w:lvl>
  </w:abstractNum>
  <w:abstractNum w:abstractNumId="22">
    <w:nsid w:val="00000017"/>
    <w:multiLevelType w:val="multilevel"/>
    <w:tmpl w:val="00000017"/>
    <w:name w:val="WW8Num23"/>
    <w:lvl w:ilvl="0">
      <w:start w:val="1"/>
      <w:numFmt w:val="decimal"/>
      <w:lvlText w:val="%1."/>
      <w:lvlJc w:val="left"/>
      <w:pPr>
        <w:tabs>
          <w:tab w:val="num" w:pos="0"/>
        </w:tabs>
        <w:ind w:left="927" w:hanging="360"/>
      </w:pPr>
      <w:rPr>
        <w:rFonts w:cs="Times New Roman"/>
        <w:b/>
        <w:i w:val="0"/>
        <w:sz w:val="24"/>
        <w:szCs w:val="24"/>
      </w:rPr>
    </w:lvl>
    <w:lvl w:ilvl="1">
      <w:start w:val="4"/>
      <w:numFmt w:val="decimal"/>
      <w:lvlText w:val="%1.%2."/>
      <w:lvlJc w:val="left"/>
      <w:pPr>
        <w:tabs>
          <w:tab w:val="num" w:pos="1287"/>
        </w:tabs>
        <w:ind w:left="1287" w:hanging="720"/>
      </w:pPr>
      <w:rPr>
        <w:rFonts w:cs="Times New Roman"/>
      </w:rPr>
    </w:lvl>
    <w:lvl w:ilvl="2">
      <w:start w:val="4"/>
      <w:numFmt w:val="decimal"/>
      <w:lvlText w:val="%1.%2.%3."/>
      <w:lvlJc w:val="left"/>
      <w:pPr>
        <w:tabs>
          <w:tab w:val="num" w:pos="1287"/>
        </w:tabs>
        <w:ind w:left="1287" w:hanging="720"/>
      </w:pPr>
      <w:rPr>
        <w:rFonts w:cs="Times New Roman"/>
        <w:sz w:val="20"/>
        <w:szCs w:val="20"/>
      </w:rPr>
    </w:lvl>
    <w:lvl w:ilvl="3">
      <w:start w:val="3"/>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3">
    <w:nsid w:val="00000018"/>
    <w:multiLevelType w:val="singleLevel"/>
    <w:tmpl w:val="00000018"/>
    <w:name w:val="WW8Num24"/>
    <w:lvl w:ilvl="0">
      <w:start w:val="1"/>
      <w:numFmt w:val="decimal"/>
      <w:lvlText w:val="10.6.%1"/>
      <w:lvlJc w:val="left"/>
      <w:pPr>
        <w:tabs>
          <w:tab w:val="num" w:pos="426"/>
        </w:tabs>
        <w:ind w:left="1495" w:hanging="360"/>
      </w:pPr>
      <w:rPr>
        <w:rFonts w:cs="Times New Roman"/>
        <w:sz w:val="28"/>
        <w:szCs w:val="28"/>
      </w:rPr>
    </w:lvl>
  </w:abstractNum>
  <w:abstractNum w:abstractNumId="24">
    <w:nsid w:val="00000019"/>
    <w:multiLevelType w:val="singleLevel"/>
    <w:tmpl w:val="00000019"/>
    <w:name w:val="WW8Num25"/>
    <w:lvl w:ilvl="0">
      <w:start w:val="1"/>
      <w:numFmt w:val="decimal"/>
      <w:lvlText w:val="6.1.2.%1"/>
      <w:lvlJc w:val="left"/>
      <w:pPr>
        <w:tabs>
          <w:tab w:val="num" w:pos="0"/>
        </w:tabs>
        <w:ind w:left="1069" w:hanging="360"/>
      </w:pPr>
      <w:rPr>
        <w:rFonts w:cs="Times New Roman"/>
        <w:sz w:val="28"/>
        <w:szCs w:val="28"/>
      </w:rPr>
    </w:lvl>
  </w:abstractNum>
  <w:abstractNum w:abstractNumId="25">
    <w:nsid w:val="0000001A"/>
    <w:multiLevelType w:val="multilevel"/>
    <w:tmpl w:val="0000001A"/>
    <w:name w:val="WW8Num26"/>
    <w:lvl w:ilvl="0">
      <w:start w:val="5"/>
      <w:numFmt w:val="decimal"/>
      <w:lvlText w:val="%1"/>
      <w:lvlJc w:val="left"/>
      <w:pPr>
        <w:tabs>
          <w:tab w:val="num" w:pos="0"/>
        </w:tabs>
        <w:ind w:left="480" w:hanging="480"/>
      </w:pPr>
      <w:rPr>
        <w:rFonts w:cs="Times New Roman"/>
        <w:sz w:val="28"/>
        <w:szCs w:val="28"/>
      </w:rPr>
    </w:lvl>
    <w:lvl w:ilvl="1">
      <w:start w:val="4"/>
      <w:numFmt w:val="decimal"/>
      <w:lvlText w:val="%1.%2"/>
      <w:lvlJc w:val="left"/>
      <w:pPr>
        <w:tabs>
          <w:tab w:val="num" w:pos="0"/>
        </w:tabs>
        <w:ind w:left="763" w:hanging="480"/>
      </w:pPr>
      <w:rPr>
        <w:rFonts w:cs="Times New Roman"/>
      </w:rPr>
    </w:lvl>
    <w:lvl w:ilvl="2">
      <w:start w:val="5"/>
      <w:numFmt w:val="decimal"/>
      <w:lvlText w:val="%1.%2.%3"/>
      <w:lvlJc w:val="left"/>
      <w:pPr>
        <w:tabs>
          <w:tab w:val="num" w:pos="0"/>
        </w:tabs>
        <w:ind w:left="1286" w:hanging="720"/>
      </w:pPr>
      <w:rPr>
        <w:rFonts w:eastAsia="Times New Roman"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26">
    <w:nsid w:val="1C687FD8"/>
    <w:multiLevelType w:val="hybridMultilevel"/>
    <w:tmpl w:val="11A66B1A"/>
    <w:lvl w:ilvl="0" w:tplc="2CAE8872">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7">
    <w:nsid w:val="1D615B0E"/>
    <w:multiLevelType w:val="multilevel"/>
    <w:tmpl w:val="FBCE9700"/>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DD1CB1"/>
    <w:multiLevelType w:val="hybridMultilevel"/>
    <w:tmpl w:val="0694C4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0">
    <w:nsid w:val="67FB58D3"/>
    <w:multiLevelType w:val="multilevel"/>
    <w:tmpl w:val="B63A7D9C"/>
    <w:lvl w:ilvl="0">
      <w:start w:val="5"/>
      <w:numFmt w:val="decimal"/>
      <w:lvlText w:val="%1."/>
      <w:lvlJc w:val="left"/>
      <w:pPr>
        <w:ind w:left="705" w:hanging="705"/>
      </w:pPr>
      <w:rPr>
        <w:rFonts w:cs="Times New Roman" w:hint="default"/>
      </w:rPr>
    </w:lvl>
    <w:lvl w:ilvl="1">
      <w:start w:val="2"/>
      <w:numFmt w:val="decimal"/>
      <w:lvlText w:val="%1.%2."/>
      <w:lvlJc w:val="left"/>
      <w:pPr>
        <w:ind w:left="894" w:hanging="705"/>
      </w:pPr>
      <w:rPr>
        <w:rFonts w:cs="Times New Roman" w:hint="default"/>
      </w:rPr>
    </w:lvl>
    <w:lvl w:ilvl="2">
      <w:start w:val="1"/>
      <w:numFmt w:val="decimal"/>
      <w:lvlText w:val="%1.%2.%3."/>
      <w:lvlJc w:val="left"/>
      <w:pPr>
        <w:ind w:left="1098" w:hanging="720"/>
      </w:pPr>
      <w:rPr>
        <w:rFonts w:cs="Times New Roman" w:hint="default"/>
      </w:rPr>
    </w:lvl>
    <w:lvl w:ilvl="3">
      <w:start w:val="9"/>
      <w:numFmt w:val="decimal"/>
      <w:lvlText w:val="%1.%2.%3.%4."/>
      <w:lvlJc w:val="left"/>
      <w:pPr>
        <w:ind w:left="1287" w:hanging="720"/>
      </w:pPr>
      <w:rPr>
        <w:rFonts w:cs="Times New Roman" w:hint="default"/>
      </w:rPr>
    </w:lvl>
    <w:lvl w:ilvl="4">
      <w:start w:val="1"/>
      <w:numFmt w:val="decimal"/>
      <w:lvlText w:val="%1.%2.%3.%4.%5."/>
      <w:lvlJc w:val="left"/>
      <w:pPr>
        <w:ind w:left="1836" w:hanging="1080"/>
      </w:pPr>
      <w:rPr>
        <w:rFonts w:cs="Times New Roman" w:hint="default"/>
      </w:rPr>
    </w:lvl>
    <w:lvl w:ilvl="5">
      <w:start w:val="1"/>
      <w:numFmt w:val="decimal"/>
      <w:lvlText w:val="%1.%2.%3.%4.%5.%6."/>
      <w:lvlJc w:val="left"/>
      <w:pPr>
        <w:ind w:left="2025" w:hanging="1080"/>
      </w:pPr>
      <w:rPr>
        <w:rFonts w:cs="Times New Roman" w:hint="default"/>
      </w:rPr>
    </w:lvl>
    <w:lvl w:ilvl="6">
      <w:start w:val="1"/>
      <w:numFmt w:val="decimal"/>
      <w:lvlText w:val="%1.%2.%3.%4.%5.%6.%7."/>
      <w:lvlJc w:val="left"/>
      <w:pPr>
        <w:ind w:left="2574" w:hanging="1440"/>
      </w:pPr>
      <w:rPr>
        <w:rFonts w:cs="Times New Roman" w:hint="default"/>
      </w:rPr>
    </w:lvl>
    <w:lvl w:ilvl="7">
      <w:start w:val="1"/>
      <w:numFmt w:val="decimal"/>
      <w:lvlText w:val="%1.%2.%3.%4.%5.%6.%7.%8."/>
      <w:lvlJc w:val="left"/>
      <w:pPr>
        <w:ind w:left="2763" w:hanging="1440"/>
      </w:pPr>
      <w:rPr>
        <w:rFonts w:cs="Times New Roman" w:hint="default"/>
      </w:rPr>
    </w:lvl>
    <w:lvl w:ilvl="8">
      <w:start w:val="1"/>
      <w:numFmt w:val="decimal"/>
      <w:lvlText w:val="%1.%2.%3.%4.%5.%6.%7.%8.%9."/>
      <w:lvlJc w:val="left"/>
      <w:pPr>
        <w:ind w:left="3312" w:hanging="1800"/>
      </w:pPr>
      <w:rPr>
        <w:rFonts w:cs="Times New Roman" w:hint="default"/>
      </w:rPr>
    </w:lvl>
  </w:abstractNum>
  <w:abstractNum w:abstractNumId="31">
    <w:nsid w:val="7AF3009A"/>
    <w:multiLevelType w:val="hybridMultilevel"/>
    <w:tmpl w:val="7E923106"/>
    <w:lvl w:ilvl="0" w:tplc="04190011">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C273149"/>
    <w:multiLevelType w:val="multilevel"/>
    <w:tmpl w:val="6C54321C"/>
    <w:lvl w:ilvl="0">
      <w:start w:val="1"/>
      <w:numFmt w:val="decimal"/>
      <w:lvlText w:val="%1"/>
      <w:lvlJc w:val="left"/>
      <w:pPr>
        <w:ind w:left="600" w:hanging="600"/>
      </w:pPr>
      <w:rPr>
        <w:rFonts w:hint="default"/>
      </w:rPr>
    </w:lvl>
    <w:lvl w:ilvl="1">
      <w:start w:val="2"/>
      <w:numFmt w:val="decimal"/>
      <w:lvlText w:val="%1.%2"/>
      <w:lvlJc w:val="left"/>
      <w:pPr>
        <w:ind w:left="851" w:hanging="600"/>
      </w:pPr>
      <w:rPr>
        <w:rFonts w:hint="default"/>
      </w:rPr>
    </w:lvl>
    <w:lvl w:ilvl="2">
      <w:start w:val="30"/>
      <w:numFmt w:val="decimal"/>
      <w:lvlText w:val="%1.%2.%3"/>
      <w:lvlJc w:val="left"/>
      <w:pPr>
        <w:ind w:left="1429" w:hanging="720"/>
      </w:pPr>
      <w:rPr>
        <w:rFonts w:hint="default"/>
        <w:i w:val="0"/>
        <w:iCs/>
      </w:rPr>
    </w:lvl>
    <w:lvl w:ilvl="3">
      <w:start w:val="1"/>
      <w:numFmt w:val="decimal"/>
      <w:lvlText w:val="%1.%2.%3.%4"/>
      <w:lvlJc w:val="left"/>
      <w:pPr>
        <w:ind w:left="1473"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808"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7"/>
  </w:num>
  <w:num w:numId="19">
    <w:abstractNumId w:val="13"/>
  </w:num>
  <w:num w:numId="20">
    <w:abstractNumId w:val="15"/>
  </w:num>
  <w:num w:numId="21">
    <w:abstractNumId w:val="22"/>
  </w:num>
  <w:num w:numId="22">
    <w:abstractNumId w:val="26"/>
  </w:num>
  <w:num w:numId="23">
    <w:abstractNumId w:val="30"/>
  </w:num>
  <w:num w:numId="24">
    <w:abstractNumId w:val="9"/>
  </w:num>
  <w:num w:numId="25">
    <w:abstractNumId w:val="31"/>
  </w:num>
  <w:num w:numId="26">
    <w:abstractNumId w:val="4"/>
  </w:num>
  <w:num w:numId="27">
    <w:abstractNumId w:val="20"/>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7"/>
  </w:num>
  <w:num w:numId="31">
    <w:abstractNumId w:val="3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6912C1"/>
    <w:rsid w:val="0000025D"/>
    <w:rsid w:val="00001C2F"/>
    <w:rsid w:val="0001196E"/>
    <w:rsid w:val="00013014"/>
    <w:rsid w:val="00015A80"/>
    <w:rsid w:val="00021558"/>
    <w:rsid w:val="000217A2"/>
    <w:rsid w:val="00022A6B"/>
    <w:rsid w:val="000251FA"/>
    <w:rsid w:val="0003030C"/>
    <w:rsid w:val="00031614"/>
    <w:rsid w:val="00040C30"/>
    <w:rsid w:val="00050CD7"/>
    <w:rsid w:val="000512CD"/>
    <w:rsid w:val="00052117"/>
    <w:rsid w:val="00060C56"/>
    <w:rsid w:val="00062B32"/>
    <w:rsid w:val="00065777"/>
    <w:rsid w:val="00072FB0"/>
    <w:rsid w:val="00074862"/>
    <w:rsid w:val="00075D3B"/>
    <w:rsid w:val="00077C19"/>
    <w:rsid w:val="00087A56"/>
    <w:rsid w:val="00090EAF"/>
    <w:rsid w:val="000923BC"/>
    <w:rsid w:val="00094552"/>
    <w:rsid w:val="00094963"/>
    <w:rsid w:val="00096959"/>
    <w:rsid w:val="00096D43"/>
    <w:rsid w:val="000970AF"/>
    <w:rsid w:val="000A070B"/>
    <w:rsid w:val="000A18A1"/>
    <w:rsid w:val="000A19F8"/>
    <w:rsid w:val="000A1DD9"/>
    <w:rsid w:val="000A27FF"/>
    <w:rsid w:val="000A466E"/>
    <w:rsid w:val="000A4BFD"/>
    <w:rsid w:val="000B1A1E"/>
    <w:rsid w:val="000B6C79"/>
    <w:rsid w:val="000C3F9B"/>
    <w:rsid w:val="000C4E66"/>
    <w:rsid w:val="000D1320"/>
    <w:rsid w:val="000D34A5"/>
    <w:rsid w:val="000D5A12"/>
    <w:rsid w:val="000E0D86"/>
    <w:rsid w:val="000E57E4"/>
    <w:rsid w:val="000E5E17"/>
    <w:rsid w:val="000E789C"/>
    <w:rsid w:val="000F269A"/>
    <w:rsid w:val="000F4AD4"/>
    <w:rsid w:val="000F548B"/>
    <w:rsid w:val="000F5C0C"/>
    <w:rsid w:val="0010081F"/>
    <w:rsid w:val="001016D9"/>
    <w:rsid w:val="00102A9A"/>
    <w:rsid w:val="00102DEE"/>
    <w:rsid w:val="00107FE5"/>
    <w:rsid w:val="00110B94"/>
    <w:rsid w:val="0011331C"/>
    <w:rsid w:val="00114BE8"/>
    <w:rsid w:val="00115B9E"/>
    <w:rsid w:val="00115EE8"/>
    <w:rsid w:val="00117DCB"/>
    <w:rsid w:val="00117E56"/>
    <w:rsid w:val="00121CDD"/>
    <w:rsid w:val="00122483"/>
    <w:rsid w:val="00122F02"/>
    <w:rsid w:val="00131F22"/>
    <w:rsid w:val="0013288D"/>
    <w:rsid w:val="00132A44"/>
    <w:rsid w:val="001338DE"/>
    <w:rsid w:val="00137C12"/>
    <w:rsid w:val="00137CB5"/>
    <w:rsid w:val="00137D27"/>
    <w:rsid w:val="00143D1F"/>
    <w:rsid w:val="00146A41"/>
    <w:rsid w:val="00146BE4"/>
    <w:rsid w:val="00146FD9"/>
    <w:rsid w:val="001543E8"/>
    <w:rsid w:val="00155631"/>
    <w:rsid w:val="00155D47"/>
    <w:rsid w:val="0015653F"/>
    <w:rsid w:val="00164B3A"/>
    <w:rsid w:val="00164B78"/>
    <w:rsid w:val="001716A6"/>
    <w:rsid w:val="00173177"/>
    <w:rsid w:val="0017333D"/>
    <w:rsid w:val="001751EE"/>
    <w:rsid w:val="0017557D"/>
    <w:rsid w:val="00175E61"/>
    <w:rsid w:val="00181AAF"/>
    <w:rsid w:val="00182982"/>
    <w:rsid w:val="00185016"/>
    <w:rsid w:val="00185899"/>
    <w:rsid w:val="00186C36"/>
    <w:rsid w:val="001879D2"/>
    <w:rsid w:val="00187EC7"/>
    <w:rsid w:val="00190EFD"/>
    <w:rsid w:val="00192D0E"/>
    <w:rsid w:val="00193B2C"/>
    <w:rsid w:val="00194186"/>
    <w:rsid w:val="001A059F"/>
    <w:rsid w:val="001A2456"/>
    <w:rsid w:val="001A3D97"/>
    <w:rsid w:val="001B0700"/>
    <w:rsid w:val="001B09A9"/>
    <w:rsid w:val="001B3059"/>
    <w:rsid w:val="001B3225"/>
    <w:rsid w:val="001B75B9"/>
    <w:rsid w:val="001C353A"/>
    <w:rsid w:val="001C49B9"/>
    <w:rsid w:val="001C64D7"/>
    <w:rsid w:val="001C69C6"/>
    <w:rsid w:val="001C6F6C"/>
    <w:rsid w:val="001E1CCA"/>
    <w:rsid w:val="001E2AA0"/>
    <w:rsid w:val="001F164D"/>
    <w:rsid w:val="001F2C5A"/>
    <w:rsid w:val="001F51C4"/>
    <w:rsid w:val="001F596B"/>
    <w:rsid w:val="00200301"/>
    <w:rsid w:val="00200E19"/>
    <w:rsid w:val="002010F1"/>
    <w:rsid w:val="00202379"/>
    <w:rsid w:val="002026DB"/>
    <w:rsid w:val="00202A00"/>
    <w:rsid w:val="00203C9B"/>
    <w:rsid w:val="00206512"/>
    <w:rsid w:val="0020761A"/>
    <w:rsid w:val="00210899"/>
    <w:rsid w:val="0021232B"/>
    <w:rsid w:val="002138EF"/>
    <w:rsid w:val="00215432"/>
    <w:rsid w:val="0021691B"/>
    <w:rsid w:val="00221120"/>
    <w:rsid w:val="00223688"/>
    <w:rsid w:val="00223EEB"/>
    <w:rsid w:val="0022767D"/>
    <w:rsid w:val="0023367A"/>
    <w:rsid w:val="002403D6"/>
    <w:rsid w:val="00241FB4"/>
    <w:rsid w:val="0024569C"/>
    <w:rsid w:val="00246398"/>
    <w:rsid w:val="00246D2E"/>
    <w:rsid w:val="0025009B"/>
    <w:rsid w:val="00251194"/>
    <w:rsid w:val="00251812"/>
    <w:rsid w:val="00255EA0"/>
    <w:rsid w:val="00256F95"/>
    <w:rsid w:val="0026189D"/>
    <w:rsid w:val="00261BFB"/>
    <w:rsid w:val="002632AB"/>
    <w:rsid w:val="00264335"/>
    <w:rsid w:val="002717FF"/>
    <w:rsid w:val="0027382A"/>
    <w:rsid w:val="002751CB"/>
    <w:rsid w:val="002764CF"/>
    <w:rsid w:val="00284A2E"/>
    <w:rsid w:val="00287D1A"/>
    <w:rsid w:val="00291B5D"/>
    <w:rsid w:val="00294420"/>
    <w:rsid w:val="002A0ADA"/>
    <w:rsid w:val="002A3BC8"/>
    <w:rsid w:val="002A4CB1"/>
    <w:rsid w:val="002A4E59"/>
    <w:rsid w:val="002A6B54"/>
    <w:rsid w:val="002A71CC"/>
    <w:rsid w:val="002A76D0"/>
    <w:rsid w:val="002B0C85"/>
    <w:rsid w:val="002B39C8"/>
    <w:rsid w:val="002B649B"/>
    <w:rsid w:val="002C0C04"/>
    <w:rsid w:val="002C549E"/>
    <w:rsid w:val="002D229D"/>
    <w:rsid w:val="002E0D0D"/>
    <w:rsid w:val="002E18D6"/>
    <w:rsid w:val="002E2796"/>
    <w:rsid w:val="002E32AD"/>
    <w:rsid w:val="002E3694"/>
    <w:rsid w:val="002E610C"/>
    <w:rsid w:val="002E6258"/>
    <w:rsid w:val="002E6F75"/>
    <w:rsid w:val="002E74D6"/>
    <w:rsid w:val="002F2578"/>
    <w:rsid w:val="002F2C47"/>
    <w:rsid w:val="002F4077"/>
    <w:rsid w:val="0030043D"/>
    <w:rsid w:val="0030139B"/>
    <w:rsid w:val="00303E97"/>
    <w:rsid w:val="003042DF"/>
    <w:rsid w:val="003049A9"/>
    <w:rsid w:val="003074F1"/>
    <w:rsid w:val="00324D46"/>
    <w:rsid w:val="00325398"/>
    <w:rsid w:val="00330F70"/>
    <w:rsid w:val="00332CB2"/>
    <w:rsid w:val="003333F1"/>
    <w:rsid w:val="00335F22"/>
    <w:rsid w:val="00346932"/>
    <w:rsid w:val="00347BFB"/>
    <w:rsid w:val="00351E7C"/>
    <w:rsid w:val="003539E9"/>
    <w:rsid w:val="003556A9"/>
    <w:rsid w:val="00356283"/>
    <w:rsid w:val="003567D1"/>
    <w:rsid w:val="00357C4F"/>
    <w:rsid w:val="00360244"/>
    <w:rsid w:val="00361C7D"/>
    <w:rsid w:val="00365BBA"/>
    <w:rsid w:val="0037174F"/>
    <w:rsid w:val="00375443"/>
    <w:rsid w:val="0037546A"/>
    <w:rsid w:val="0038049B"/>
    <w:rsid w:val="00381161"/>
    <w:rsid w:val="00381FFB"/>
    <w:rsid w:val="003825C4"/>
    <w:rsid w:val="00386EC2"/>
    <w:rsid w:val="00387EFC"/>
    <w:rsid w:val="0039046D"/>
    <w:rsid w:val="003906B2"/>
    <w:rsid w:val="00390884"/>
    <w:rsid w:val="00391737"/>
    <w:rsid w:val="00395EE1"/>
    <w:rsid w:val="003963B8"/>
    <w:rsid w:val="003A5EDE"/>
    <w:rsid w:val="003A63EB"/>
    <w:rsid w:val="003B147C"/>
    <w:rsid w:val="003C0E8B"/>
    <w:rsid w:val="003C1160"/>
    <w:rsid w:val="003C292A"/>
    <w:rsid w:val="003C3D49"/>
    <w:rsid w:val="003C452E"/>
    <w:rsid w:val="003C47A1"/>
    <w:rsid w:val="003C5C96"/>
    <w:rsid w:val="003D0238"/>
    <w:rsid w:val="003D3350"/>
    <w:rsid w:val="003D5502"/>
    <w:rsid w:val="003D6ED2"/>
    <w:rsid w:val="003F1FC6"/>
    <w:rsid w:val="003F32A8"/>
    <w:rsid w:val="003F46A6"/>
    <w:rsid w:val="00400D15"/>
    <w:rsid w:val="00402292"/>
    <w:rsid w:val="00402525"/>
    <w:rsid w:val="00405B3A"/>
    <w:rsid w:val="00407CC1"/>
    <w:rsid w:val="00412BEF"/>
    <w:rsid w:val="00414C7C"/>
    <w:rsid w:val="0042004D"/>
    <w:rsid w:val="004208D2"/>
    <w:rsid w:val="004219E5"/>
    <w:rsid w:val="0042225E"/>
    <w:rsid w:val="004261AB"/>
    <w:rsid w:val="00426AC8"/>
    <w:rsid w:val="00433870"/>
    <w:rsid w:val="00436526"/>
    <w:rsid w:val="0044215D"/>
    <w:rsid w:val="00443B11"/>
    <w:rsid w:val="0044586B"/>
    <w:rsid w:val="0044702E"/>
    <w:rsid w:val="004555D1"/>
    <w:rsid w:val="00456741"/>
    <w:rsid w:val="00456B75"/>
    <w:rsid w:val="0045756B"/>
    <w:rsid w:val="00463930"/>
    <w:rsid w:val="0046624E"/>
    <w:rsid w:val="00466631"/>
    <w:rsid w:val="00467C59"/>
    <w:rsid w:val="0047247B"/>
    <w:rsid w:val="004738CE"/>
    <w:rsid w:val="004740CE"/>
    <w:rsid w:val="00477506"/>
    <w:rsid w:val="00482F37"/>
    <w:rsid w:val="00487DD3"/>
    <w:rsid w:val="0049214C"/>
    <w:rsid w:val="00493BF2"/>
    <w:rsid w:val="00496CAB"/>
    <w:rsid w:val="004972D1"/>
    <w:rsid w:val="004A0698"/>
    <w:rsid w:val="004A3FB3"/>
    <w:rsid w:val="004A479D"/>
    <w:rsid w:val="004B7FC0"/>
    <w:rsid w:val="004C3EC0"/>
    <w:rsid w:val="004C57C5"/>
    <w:rsid w:val="004C6535"/>
    <w:rsid w:val="004D3090"/>
    <w:rsid w:val="004D6A95"/>
    <w:rsid w:val="004D79C8"/>
    <w:rsid w:val="004F013F"/>
    <w:rsid w:val="004F2B2C"/>
    <w:rsid w:val="004F6DF8"/>
    <w:rsid w:val="004F7721"/>
    <w:rsid w:val="0050041E"/>
    <w:rsid w:val="005006AF"/>
    <w:rsid w:val="00501185"/>
    <w:rsid w:val="00501B2F"/>
    <w:rsid w:val="00514272"/>
    <w:rsid w:val="00514E29"/>
    <w:rsid w:val="00516917"/>
    <w:rsid w:val="0052157A"/>
    <w:rsid w:val="005217BD"/>
    <w:rsid w:val="00522703"/>
    <w:rsid w:val="00522806"/>
    <w:rsid w:val="005254EC"/>
    <w:rsid w:val="00526247"/>
    <w:rsid w:val="00530597"/>
    <w:rsid w:val="005306A2"/>
    <w:rsid w:val="005372F4"/>
    <w:rsid w:val="00537EFF"/>
    <w:rsid w:val="005419DC"/>
    <w:rsid w:val="00541D17"/>
    <w:rsid w:val="00541FE0"/>
    <w:rsid w:val="00542545"/>
    <w:rsid w:val="00543B0E"/>
    <w:rsid w:val="00544453"/>
    <w:rsid w:val="00544D37"/>
    <w:rsid w:val="00546C4C"/>
    <w:rsid w:val="00546C75"/>
    <w:rsid w:val="00547804"/>
    <w:rsid w:val="00551B0A"/>
    <w:rsid w:val="00551B70"/>
    <w:rsid w:val="00560733"/>
    <w:rsid w:val="00560AE4"/>
    <w:rsid w:val="00562238"/>
    <w:rsid w:val="00564BD0"/>
    <w:rsid w:val="005656E8"/>
    <w:rsid w:val="0057096C"/>
    <w:rsid w:val="00571800"/>
    <w:rsid w:val="00571B69"/>
    <w:rsid w:val="00571D9C"/>
    <w:rsid w:val="00574D72"/>
    <w:rsid w:val="005767C5"/>
    <w:rsid w:val="005806E3"/>
    <w:rsid w:val="00583024"/>
    <w:rsid w:val="005847C2"/>
    <w:rsid w:val="005852F2"/>
    <w:rsid w:val="00586A81"/>
    <w:rsid w:val="00586A9D"/>
    <w:rsid w:val="0058764D"/>
    <w:rsid w:val="00587EC9"/>
    <w:rsid w:val="005900EB"/>
    <w:rsid w:val="005917F7"/>
    <w:rsid w:val="00594B3D"/>
    <w:rsid w:val="005A5022"/>
    <w:rsid w:val="005A778A"/>
    <w:rsid w:val="005B07DB"/>
    <w:rsid w:val="005B4153"/>
    <w:rsid w:val="005B5B5E"/>
    <w:rsid w:val="005B61F1"/>
    <w:rsid w:val="005B7229"/>
    <w:rsid w:val="005B7C41"/>
    <w:rsid w:val="005B7C52"/>
    <w:rsid w:val="005B7FC0"/>
    <w:rsid w:val="005C0751"/>
    <w:rsid w:val="005C0FBC"/>
    <w:rsid w:val="005D2BD4"/>
    <w:rsid w:val="005D3F2E"/>
    <w:rsid w:val="005E2E3F"/>
    <w:rsid w:val="005E4778"/>
    <w:rsid w:val="005F0C79"/>
    <w:rsid w:val="005F29ED"/>
    <w:rsid w:val="005F3566"/>
    <w:rsid w:val="005F3795"/>
    <w:rsid w:val="005F5461"/>
    <w:rsid w:val="005F64A7"/>
    <w:rsid w:val="005F73BD"/>
    <w:rsid w:val="005F74A1"/>
    <w:rsid w:val="005F79C5"/>
    <w:rsid w:val="00601CBC"/>
    <w:rsid w:val="00604AA3"/>
    <w:rsid w:val="00606147"/>
    <w:rsid w:val="00606D60"/>
    <w:rsid w:val="00611FDE"/>
    <w:rsid w:val="006175A8"/>
    <w:rsid w:val="0061794E"/>
    <w:rsid w:val="0062063F"/>
    <w:rsid w:val="00621475"/>
    <w:rsid w:val="006221FF"/>
    <w:rsid w:val="0062430E"/>
    <w:rsid w:val="00625EA7"/>
    <w:rsid w:val="00626A08"/>
    <w:rsid w:val="00630997"/>
    <w:rsid w:val="00632258"/>
    <w:rsid w:val="0063355B"/>
    <w:rsid w:val="00641809"/>
    <w:rsid w:val="00643082"/>
    <w:rsid w:val="00643202"/>
    <w:rsid w:val="00644C3E"/>
    <w:rsid w:val="00650D24"/>
    <w:rsid w:val="00651A3F"/>
    <w:rsid w:val="00652394"/>
    <w:rsid w:val="00657CAD"/>
    <w:rsid w:val="00660A50"/>
    <w:rsid w:val="00661250"/>
    <w:rsid w:val="006619D8"/>
    <w:rsid w:val="00662CB6"/>
    <w:rsid w:val="0066390C"/>
    <w:rsid w:val="006671AF"/>
    <w:rsid w:val="00670C54"/>
    <w:rsid w:val="00670C77"/>
    <w:rsid w:val="00674479"/>
    <w:rsid w:val="00676BF6"/>
    <w:rsid w:val="00676E37"/>
    <w:rsid w:val="00677193"/>
    <w:rsid w:val="006872C1"/>
    <w:rsid w:val="0068773B"/>
    <w:rsid w:val="0069060E"/>
    <w:rsid w:val="006912C1"/>
    <w:rsid w:val="006914DD"/>
    <w:rsid w:val="006A0584"/>
    <w:rsid w:val="006A1184"/>
    <w:rsid w:val="006A3814"/>
    <w:rsid w:val="006A507A"/>
    <w:rsid w:val="006B3DDC"/>
    <w:rsid w:val="006B57D9"/>
    <w:rsid w:val="006B5A25"/>
    <w:rsid w:val="006B6768"/>
    <w:rsid w:val="006B6CB9"/>
    <w:rsid w:val="006B7EBA"/>
    <w:rsid w:val="006C1706"/>
    <w:rsid w:val="006C4143"/>
    <w:rsid w:val="006C50E1"/>
    <w:rsid w:val="006C7FF9"/>
    <w:rsid w:val="006D349A"/>
    <w:rsid w:val="006D5AEE"/>
    <w:rsid w:val="006D6BB8"/>
    <w:rsid w:val="006E0246"/>
    <w:rsid w:val="006E13E4"/>
    <w:rsid w:val="006E2E55"/>
    <w:rsid w:val="006E5A22"/>
    <w:rsid w:val="006E5D83"/>
    <w:rsid w:val="006E5F75"/>
    <w:rsid w:val="006F0822"/>
    <w:rsid w:val="006F1E94"/>
    <w:rsid w:val="006F32FF"/>
    <w:rsid w:val="006F6646"/>
    <w:rsid w:val="006F671A"/>
    <w:rsid w:val="007001CD"/>
    <w:rsid w:val="00703760"/>
    <w:rsid w:val="007073EC"/>
    <w:rsid w:val="007103A8"/>
    <w:rsid w:val="0071054A"/>
    <w:rsid w:val="00712AD4"/>
    <w:rsid w:val="00712FC6"/>
    <w:rsid w:val="00724DD4"/>
    <w:rsid w:val="007264D1"/>
    <w:rsid w:val="007320E3"/>
    <w:rsid w:val="007325DF"/>
    <w:rsid w:val="00737964"/>
    <w:rsid w:val="00740F26"/>
    <w:rsid w:val="0074474D"/>
    <w:rsid w:val="00746A8A"/>
    <w:rsid w:val="0074710C"/>
    <w:rsid w:val="00747974"/>
    <w:rsid w:val="007550EE"/>
    <w:rsid w:val="00756A8A"/>
    <w:rsid w:val="0076069F"/>
    <w:rsid w:val="0076294C"/>
    <w:rsid w:val="00765AAC"/>
    <w:rsid w:val="00772E80"/>
    <w:rsid w:val="00776508"/>
    <w:rsid w:val="007804BC"/>
    <w:rsid w:val="0078430C"/>
    <w:rsid w:val="007854D0"/>
    <w:rsid w:val="007870CE"/>
    <w:rsid w:val="00787DA0"/>
    <w:rsid w:val="007908CB"/>
    <w:rsid w:val="00795D26"/>
    <w:rsid w:val="0079768A"/>
    <w:rsid w:val="007A3582"/>
    <w:rsid w:val="007A3911"/>
    <w:rsid w:val="007B001F"/>
    <w:rsid w:val="007B168E"/>
    <w:rsid w:val="007B20C2"/>
    <w:rsid w:val="007B2915"/>
    <w:rsid w:val="007C1090"/>
    <w:rsid w:val="007C1B95"/>
    <w:rsid w:val="007C3766"/>
    <w:rsid w:val="007C5D49"/>
    <w:rsid w:val="007D1454"/>
    <w:rsid w:val="007D14CF"/>
    <w:rsid w:val="007D5FF0"/>
    <w:rsid w:val="007D6BE9"/>
    <w:rsid w:val="007E2A86"/>
    <w:rsid w:val="007E3E2D"/>
    <w:rsid w:val="007E778C"/>
    <w:rsid w:val="007F38B7"/>
    <w:rsid w:val="007F4029"/>
    <w:rsid w:val="007F4BC5"/>
    <w:rsid w:val="007F6199"/>
    <w:rsid w:val="00800DC6"/>
    <w:rsid w:val="00802399"/>
    <w:rsid w:val="0080325D"/>
    <w:rsid w:val="00810522"/>
    <w:rsid w:val="00811F80"/>
    <w:rsid w:val="00815E2E"/>
    <w:rsid w:val="008224DF"/>
    <w:rsid w:val="008257D1"/>
    <w:rsid w:val="00830636"/>
    <w:rsid w:val="00831001"/>
    <w:rsid w:val="008318DB"/>
    <w:rsid w:val="00831C01"/>
    <w:rsid w:val="008339F5"/>
    <w:rsid w:val="008437F8"/>
    <w:rsid w:val="00844E62"/>
    <w:rsid w:val="0084519C"/>
    <w:rsid w:val="00845D9B"/>
    <w:rsid w:val="008471E8"/>
    <w:rsid w:val="00847E7F"/>
    <w:rsid w:val="00851265"/>
    <w:rsid w:val="00854BDA"/>
    <w:rsid w:val="00855953"/>
    <w:rsid w:val="008564F4"/>
    <w:rsid w:val="0085693A"/>
    <w:rsid w:val="00863E26"/>
    <w:rsid w:val="00867D49"/>
    <w:rsid w:val="00871959"/>
    <w:rsid w:val="00875BDD"/>
    <w:rsid w:val="00877A1C"/>
    <w:rsid w:val="0088014F"/>
    <w:rsid w:val="008809DF"/>
    <w:rsid w:val="0088126D"/>
    <w:rsid w:val="00881300"/>
    <w:rsid w:val="00881578"/>
    <w:rsid w:val="00882CA5"/>
    <w:rsid w:val="0088727E"/>
    <w:rsid w:val="008901EA"/>
    <w:rsid w:val="00896A7E"/>
    <w:rsid w:val="008973BB"/>
    <w:rsid w:val="008B0E69"/>
    <w:rsid w:val="008B2063"/>
    <w:rsid w:val="008B41C8"/>
    <w:rsid w:val="008B52BB"/>
    <w:rsid w:val="008B5F60"/>
    <w:rsid w:val="008B6562"/>
    <w:rsid w:val="008C06D6"/>
    <w:rsid w:val="008C0A64"/>
    <w:rsid w:val="008C1E2F"/>
    <w:rsid w:val="008D07FC"/>
    <w:rsid w:val="008D1A6E"/>
    <w:rsid w:val="008D2B05"/>
    <w:rsid w:val="008D3AA6"/>
    <w:rsid w:val="008D4BB8"/>
    <w:rsid w:val="008D76C5"/>
    <w:rsid w:val="008E1697"/>
    <w:rsid w:val="008E4AAF"/>
    <w:rsid w:val="008E4E1A"/>
    <w:rsid w:val="008E5A45"/>
    <w:rsid w:val="008E651B"/>
    <w:rsid w:val="008E703A"/>
    <w:rsid w:val="008E7E91"/>
    <w:rsid w:val="008F0DA0"/>
    <w:rsid w:val="008F5A0C"/>
    <w:rsid w:val="008F6429"/>
    <w:rsid w:val="008F6DDD"/>
    <w:rsid w:val="009011D0"/>
    <w:rsid w:val="00904B36"/>
    <w:rsid w:val="00911164"/>
    <w:rsid w:val="009134D1"/>
    <w:rsid w:val="00913E45"/>
    <w:rsid w:val="0091421F"/>
    <w:rsid w:val="009142CE"/>
    <w:rsid w:val="0091490F"/>
    <w:rsid w:val="009157D7"/>
    <w:rsid w:val="00916E1A"/>
    <w:rsid w:val="00921B4A"/>
    <w:rsid w:val="00924D80"/>
    <w:rsid w:val="009263CC"/>
    <w:rsid w:val="0092742D"/>
    <w:rsid w:val="00927609"/>
    <w:rsid w:val="009276E7"/>
    <w:rsid w:val="009327C3"/>
    <w:rsid w:val="00934B4C"/>
    <w:rsid w:val="0094130F"/>
    <w:rsid w:val="009418AB"/>
    <w:rsid w:val="00941B0E"/>
    <w:rsid w:val="00941D07"/>
    <w:rsid w:val="00942387"/>
    <w:rsid w:val="00942D79"/>
    <w:rsid w:val="0094403F"/>
    <w:rsid w:val="009472AD"/>
    <w:rsid w:val="009475CD"/>
    <w:rsid w:val="009476D2"/>
    <w:rsid w:val="00951CE5"/>
    <w:rsid w:val="00952B8C"/>
    <w:rsid w:val="00952E39"/>
    <w:rsid w:val="0096119D"/>
    <w:rsid w:val="00961DF6"/>
    <w:rsid w:val="00963AAA"/>
    <w:rsid w:val="00963D28"/>
    <w:rsid w:val="00966984"/>
    <w:rsid w:val="009719A1"/>
    <w:rsid w:val="00973EAF"/>
    <w:rsid w:val="00976433"/>
    <w:rsid w:val="009764F1"/>
    <w:rsid w:val="00980302"/>
    <w:rsid w:val="00980591"/>
    <w:rsid w:val="00980FC6"/>
    <w:rsid w:val="00990A08"/>
    <w:rsid w:val="00990AE2"/>
    <w:rsid w:val="00991FB3"/>
    <w:rsid w:val="009936BA"/>
    <w:rsid w:val="009953B0"/>
    <w:rsid w:val="009A1269"/>
    <w:rsid w:val="009A2742"/>
    <w:rsid w:val="009A77FA"/>
    <w:rsid w:val="009B0910"/>
    <w:rsid w:val="009B0ED5"/>
    <w:rsid w:val="009C0C05"/>
    <w:rsid w:val="009C629E"/>
    <w:rsid w:val="009C6F02"/>
    <w:rsid w:val="009C72A7"/>
    <w:rsid w:val="009D0C62"/>
    <w:rsid w:val="009D14EC"/>
    <w:rsid w:val="009D2042"/>
    <w:rsid w:val="009D6E12"/>
    <w:rsid w:val="009E172A"/>
    <w:rsid w:val="009E3700"/>
    <w:rsid w:val="009E4C15"/>
    <w:rsid w:val="009E6917"/>
    <w:rsid w:val="009F20B3"/>
    <w:rsid w:val="009F46DE"/>
    <w:rsid w:val="00A018C5"/>
    <w:rsid w:val="00A05507"/>
    <w:rsid w:val="00A06720"/>
    <w:rsid w:val="00A076E6"/>
    <w:rsid w:val="00A07B35"/>
    <w:rsid w:val="00A123E9"/>
    <w:rsid w:val="00A12727"/>
    <w:rsid w:val="00A136DE"/>
    <w:rsid w:val="00A14317"/>
    <w:rsid w:val="00A17B61"/>
    <w:rsid w:val="00A2097C"/>
    <w:rsid w:val="00A20B7A"/>
    <w:rsid w:val="00A20F5C"/>
    <w:rsid w:val="00A25C5B"/>
    <w:rsid w:val="00A35209"/>
    <w:rsid w:val="00A35A65"/>
    <w:rsid w:val="00A37043"/>
    <w:rsid w:val="00A4385B"/>
    <w:rsid w:val="00A44EAB"/>
    <w:rsid w:val="00A512C1"/>
    <w:rsid w:val="00A51AB8"/>
    <w:rsid w:val="00A53C0D"/>
    <w:rsid w:val="00A5411B"/>
    <w:rsid w:val="00A55EE0"/>
    <w:rsid w:val="00A64EF6"/>
    <w:rsid w:val="00A76F0F"/>
    <w:rsid w:val="00A770BF"/>
    <w:rsid w:val="00A803EA"/>
    <w:rsid w:val="00A82F12"/>
    <w:rsid w:val="00A84A32"/>
    <w:rsid w:val="00A86074"/>
    <w:rsid w:val="00A87DE3"/>
    <w:rsid w:val="00A97EAD"/>
    <w:rsid w:val="00AA2171"/>
    <w:rsid w:val="00AA25E5"/>
    <w:rsid w:val="00AA45FE"/>
    <w:rsid w:val="00AA4EE5"/>
    <w:rsid w:val="00AA6F24"/>
    <w:rsid w:val="00AA7395"/>
    <w:rsid w:val="00AB01CC"/>
    <w:rsid w:val="00AB1DAB"/>
    <w:rsid w:val="00AB21A8"/>
    <w:rsid w:val="00AB2A95"/>
    <w:rsid w:val="00AB4311"/>
    <w:rsid w:val="00AB6340"/>
    <w:rsid w:val="00AC28CA"/>
    <w:rsid w:val="00AC3F45"/>
    <w:rsid w:val="00AC4ABB"/>
    <w:rsid w:val="00AC6784"/>
    <w:rsid w:val="00AD0A9B"/>
    <w:rsid w:val="00AD3919"/>
    <w:rsid w:val="00AD5446"/>
    <w:rsid w:val="00AD6190"/>
    <w:rsid w:val="00AF2C58"/>
    <w:rsid w:val="00AF556B"/>
    <w:rsid w:val="00AF7B30"/>
    <w:rsid w:val="00B00D17"/>
    <w:rsid w:val="00B03F2B"/>
    <w:rsid w:val="00B04660"/>
    <w:rsid w:val="00B05CAF"/>
    <w:rsid w:val="00B107E8"/>
    <w:rsid w:val="00B1151A"/>
    <w:rsid w:val="00B11869"/>
    <w:rsid w:val="00B12158"/>
    <w:rsid w:val="00B12521"/>
    <w:rsid w:val="00B15108"/>
    <w:rsid w:val="00B15222"/>
    <w:rsid w:val="00B168F6"/>
    <w:rsid w:val="00B172E1"/>
    <w:rsid w:val="00B232D6"/>
    <w:rsid w:val="00B23D16"/>
    <w:rsid w:val="00B259E5"/>
    <w:rsid w:val="00B26343"/>
    <w:rsid w:val="00B30867"/>
    <w:rsid w:val="00B35791"/>
    <w:rsid w:val="00B419B6"/>
    <w:rsid w:val="00B41B5B"/>
    <w:rsid w:val="00B47688"/>
    <w:rsid w:val="00B54077"/>
    <w:rsid w:val="00B547CD"/>
    <w:rsid w:val="00B55A89"/>
    <w:rsid w:val="00B6080F"/>
    <w:rsid w:val="00B610A3"/>
    <w:rsid w:val="00B61934"/>
    <w:rsid w:val="00B738A8"/>
    <w:rsid w:val="00B77FA2"/>
    <w:rsid w:val="00B80955"/>
    <w:rsid w:val="00B8108A"/>
    <w:rsid w:val="00B81AB1"/>
    <w:rsid w:val="00B8217F"/>
    <w:rsid w:val="00B82864"/>
    <w:rsid w:val="00B83E44"/>
    <w:rsid w:val="00B8455E"/>
    <w:rsid w:val="00B85B6A"/>
    <w:rsid w:val="00B86727"/>
    <w:rsid w:val="00B86BC6"/>
    <w:rsid w:val="00B91277"/>
    <w:rsid w:val="00B916C9"/>
    <w:rsid w:val="00B91ABB"/>
    <w:rsid w:val="00B92C77"/>
    <w:rsid w:val="00B93660"/>
    <w:rsid w:val="00B941A8"/>
    <w:rsid w:val="00B9580F"/>
    <w:rsid w:val="00B95965"/>
    <w:rsid w:val="00B967DE"/>
    <w:rsid w:val="00B97E31"/>
    <w:rsid w:val="00BA3491"/>
    <w:rsid w:val="00BA357A"/>
    <w:rsid w:val="00BA47E7"/>
    <w:rsid w:val="00BA491C"/>
    <w:rsid w:val="00BA75F9"/>
    <w:rsid w:val="00BA7D5F"/>
    <w:rsid w:val="00BB0F8A"/>
    <w:rsid w:val="00BB293D"/>
    <w:rsid w:val="00BB3ED2"/>
    <w:rsid w:val="00BB5751"/>
    <w:rsid w:val="00BB5E35"/>
    <w:rsid w:val="00BB60C7"/>
    <w:rsid w:val="00BC39AE"/>
    <w:rsid w:val="00BC480D"/>
    <w:rsid w:val="00BC5A7C"/>
    <w:rsid w:val="00BC72D7"/>
    <w:rsid w:val="00BD2D7E"/>
    <w:rsid w:val="00BE1B41"/>
    <w:rsid w:val="00BE3C27"/>
    <w:rsid w:val="00BE4683"/>
    <w:rsid w:val="00BE4922"/>
    <w:rsid w:val="00BE533A"/>
    <w:rsid w:val="00BE746D"/>
    <w:rsid w:val="00BF36A3"/>
    <w:rsid w:val="00BF4195"/>
    <w:rsid w:val="00C05B10"/>
    <w:rsid w:val="00C05F07"/>
    <w:rsid w:val="00C0760B"/>
    <w:rsid w:val="00C15331"/>
    <w:rsid w:val="00C15ABB"/>
    <w:rsid w:val="00C16C38"/>
    <w:rsid w:val="00C16DFA"/>
    <w:rsid w:val="00C214E4"/>
    <w:rsid w:val="00C216D9"/>
    <w:rsid w:val="00C23081"/>
    <w:rsid w:val="00C27D6D"/>
    <w:rsid w:val="00C306A4"/>
    <w:rsid w:val="00C31805"/>
    <w:rsid w:val="00C31B8A"/>
    <w:rsid w:val="00C32661"/>
    <w:rsid w:val="00C35392"/>
    <w:rsid w:val="00C405E9"/>
    <w:rsid w:val="00C40E8F"/>
    <w:rsid w:val="00C44A81"/>
    <w:rsid w:val="00C50614"/>
    <w:rsid w:val="00C561C2"/>
    <w:rsid w:val="00C60922"/>
    <w:rsid w:val="00C6151C"/>
    <w:rsid w:val="00C62F19"/>
    <w:rsid w:val="00C64AE1"/>
    <w:rsid w:val="00C66194"/>
    <w:rsid w:val="00C7078C"/>
    <w:rsid w:val="00C710E5"/>
    <w:rsid w:val="00C72126"/>
    <w:rsid w:val="00C7245B"/>
    <w:rsid w:val="00C7404F"/>
    <w:rsid w:val="00C74CBB"/>
    <w:rsid w:val="00C76E9A"/>
    <w:rsid w:val="00C902F8"/>
    <w:rsid w:val="00C9076B"/>
    <w:rsid w:val="00C90971"/>
    <w:rsid w:val="00C91875"/>
    <w:rsid w:val="00C92843"/>
    <w:rsid w:val="00C9288A"/>
    <w:rsid w:val="00C9301D"/>
    <w:rsid w:val="00CA0041"/>
    <w:rsid w:val="00CA3101"/>
    <w:rsid w:val="00CB0FB8"/>
    <w:rsid w:val="00CB7FC8"/>
    <w:rsid w:val="00CC13D6"/>
    <w:rsid w:val="00CC13DB"/>
    <w:rsid w:val="00CC350B"/>
    <w:rsid w:val="00CC39CF"/>
    <w:rsid w:val="00CD23D2"/>
    <w:rsid w:val="00CD62AC"/>
    <w:rsid w:val="00CE2EEA"/>
    <w:rsid w:val="00CE3203"/>
    <w:rsid w:val="00CE3C8A"/>
    <w:rsid w:val="00CE4DAF"/>
    <w:rsid w:val="00CE5149"/>
    <w:rsid w:val="00CE7B7B"/>
    <w:rsid w:val="00CF18E9"/>
    <w:rsid w:val="00CF4BB8"/>
    <w:rsid w:val="00CF594D"/>
    <w:rsid w:val="00CF5ED5"/>
    <w:rsid w:val="00CF77C5"/>
    <w:rsid w:val="00D00113"/>
    <w:rsid w:val="00D01325"/>
    <w:rsid w:val="00D01CE6"/>
    <w:rsid w:val="00D045BF"/>
    <w:rsid w:val="00D05B3E"/>
    <w:rsid w:val="00D073D6"/>
    <w:rsid w:val="00D07A9C"/>
    <w:rsid w:val="00D11253"/>
    <w:rsid w:val="00D1299A"/>
    <w:rsid w:val="00D14B46"/>
    <w:rsid w:val="00D14DFE"/>
    <w:rsid w:val="00D20301"/>
    <w:rsid w:val="00D232B5"/>
    <w:rsid w:val="00D255CA"/>
    <w:rsid w:val="00D264EE"/>
    <w:rsid w:val="00D30CAE"/>
    <w:rsid w:val="00D3343D"/>
    <w:rsid w:val="00D34377"/>
    <w:rsid w:val="00D34422"/>
    <w:rsid w:val="00D34B99"/>
    <w:rsid w:val="00D35CFA"/>
    <w:rsid w:val="00D36E8C"/>
    <w:rsid w:val="00D4020C"/>
    <w:rsid w:val="00D40597"/>
    <w:rsid w:val="00D41A23"/>
    <w:rsid w:val="00D45711"/>
    <w:rsid w:val="00D46133"/>
    <w:rsid w:val="00D46787"/>
    <w:rsid w:val="00D50A8B"/>
    <w:rsid w:val="00D50B36"/>
    <w:rsid w:val="00D5709F"/>
    <w:rsid w:val="00D60EA7"/>
    <w:rsid w:val="00D639F8"/>
    <w:rsid w:val="00D643E7"/>
    <w:rsid w:val="00D64F38"/>
    <w:rsid w:val="00D706A9"/>
    <w:rsid w:val="00D70D58"/>
    <w:rsid w:val="00D73325"/>
    <w:rsid w:val="00D75960"/>
    <w:rsid w:val="00D82439"/>
    <w:rsid w:val="00D84788"/>
    <w:rsid w:val="00D85214"/>
    <w:rsid w:val="00D863E4"/>
    <w:rsid w:val="00D87094"/>
    <w:rsid w:val="00D8764A"/>
    <w:rsid w:val="00D90653"/>
    <w:rsid w:val="00D922E1"/>
    <w:rsid w:val="00D9324D"/>
    <w:rsid w:val="00DA27CE"/>
    <w:rsid w:val="00DB4B5C"/>
    <w:rsid w:val="00DB57E4"/>
    <w:rsid w:val="00DB7044"/>
    <w:rsid w:val="00DC14D0"/>
    <w:rsid w:val="00DC38C0"/>
    <w:rsid w:val="00DD4150"/>
    <w:rsid w:val="00DD4B41"/>
    <w:rsid w:val="00DD4CF6"/>
    <w:rsid w:val="00DE22A5"/>
    <w:rsid w:val="00DE3085"/>
    <w:rsid w:val="00DF1492"/>
    <w:rsid w:val="00DF1894"/>
    <w:rsid w:val="00DF1DE5"/>
    <w:rsid w:val="00DF27C7"/>
    <w:rsid w:val="00DF3A22"/>
    <w:rsid w:val="00DF64AC"/>
    <w:rsid w:val="00E00781"/>
    <w:rsid w:val="00E00C51"/>
    <w:rsid w:val="00E00E24"/>
    <w:rsid w:val="00E01161"/>
    <w:rsid w:val="00E0175B"/>
    <w:rsid w:val="00E057C1"/>
    <w:rsid w:val="00E07082"/>
    <w:rsid w:val="00E1010B"/>
    <w:rsid w:val="00E13066"/>
    <w:rsid w:val="00E147A5"/>
    <w:rsid w:val="00E152A7"/>
    <w:rsid w:val="00E2501C"/>
    <w:rsid w:val="00E301FC"/>
    <w:rsid w:val="00E31D1A"/>
    <w:rsid w:val="00E32193"/>
    <w:rsid w:val="00E33543"/>
    <w:rsid w:val="00E335F6"/>
    <w:rsid w:val="00E41072"/>
    <w:rsid w:val="00E43A2E"/>
    <w:rsid w:val="00E4518E"/>
    <w:rsid w:val="00E45301"/>
    <w:rsid w:val="00E50E53"/>
    <w:rsid w:val="00E513BC"/>
    <w:rsid w:val="00E514C2"/>
    <w:rsid w:val="00E52878"/>
    <w:rsid w:val="00E54CFC"/>
    <w:rsid w:val="00E56CAF"/>
    <w:rsid w:val="00E65F1D"/>
    <w:rsid w:val="00E72CB3"/>
    <w:rsid w:val="00E746FC"/>
    <w:rsid w:val="00E764C9"/>
    <w:rsid w:val="00E8084D"/>
    <w:rsid w:val="00E80BA1"/>
    <w:rsid w:val="00E8149F"/>
    <w:rsid w:val="00E85A7D"/>
    <w:rsid w:val="00E85FAF"/>
    <w:rsid w:val="00E87ECF"/>
    <w:rsid w:val="00E915AB"/>
    <w:rsid w:val="00E92449"/>
    <w:rsid w:val="00E935AB"/>
    <w:rsid w:val="00EA1EB3"/>
    <w:rsid w:val="00EA7694"/>
    <w:rsid w:val="00EB4418"/>
    <w:rsid w:val="00EC1F39"/>
    <w:rsid w:val="00EC445B"/>
    <w:rsid w:val="00EC6844"/>
    <w:rsid w:val="00EC6BBD"/>
    <w:rsid w:val="00ED0CBB"/>
    <w:rsid w:val="00ED43C9"/>
    <w:rsid w:val="00ED4BC3"/>
    <w:rsid w:val="00ED5C59"/>
    <w:rsid w:val="00EE062F"/>
    <w:rsid w:val="00EE2836"/>
    <w:rsid w:val="00EE3DEB"/>
    <w:rsid w:val="00EE4289"/>
    <w:rsid w:val="00EE54CD"/>
    <w:rsid w:val="00EE67CB"/>
    <w:rsid w:val="00EF010D"/>
    <w:rsid w:val="00EF4323"/>
    <w:rsid w:val="00F024FE"/>
    <w:rsid w:val="00F06244"/>
    <w:rsid w:val="00F0762C"/>
    <w:rsid w:val="00F07DEA"/>
    <w:rsid w:val="00F10B7E"/>
    <w:rsid w:val="00F1291A"/>
    <w:rsid w:val="00F1758D"/>
    <w:rsid w:val="00F2572A"/>
    <w:rsid w:val="00F2737A"/>
    <w:rsid w:val="00F2752B"/>
    <w:rsid w:val="00F30431"/>
    <w:rsid w:val="00F37465"/>
    <w:rsid w:val="00F403D2"/>
    <w:rsid w:val="00F40543"/>
    <w:rsid w:val="00F41BC7"/>
    <w:rsid w:val="00F460EB"/>
    <w:rsid w:val="00F46FDE"/>
    <w:rsid w:val="00F47331"/>
    <w:rsid w:val="00F47526"/>
    <w:rsid w:val="00F479BA"/>
    <w:rsid w:val="00F530D6"/>
    <w:rsid w:val="00F553B6"/>
    <w:rsid w:val="00F559BA"/>
    <w:rsid w:val="00F564F3"/>
    <w:rsid w:val="00F572DC"/>
    <w:rsid w:val="00F60067"/>
    <w:rsid w:val="00F61680"/>
    <w:rsid w:val="00F61923"/>
    <w:rsid w:val="00F61C81"/>
    <w:rsid w:val="00F62CD8"/>
    <w:rsid w:val="00F63AE5"/>
    <w:rsid w:val="00F63C3F"/>
    <w:rsid w:val="00F65559"/>
    <w:rsid w:val="00F6603A"/>
    <w:rsid w:val="00F66FA5"/>
    <w:rsid w:val="00F70D13"/>
    <w:rsid w:val="00F713E2"/>
    <w:rsid w:val="00F719D5"/>
    <w:rsid w:val="00F728BE"/>
    <w:rsid w:val="00F72A70"/>
    <w:rsid w:val="00F74430"/>
    <w:rsid w:val="00F754EC"/>
    <w:rsid w:val="00F75F81"/>
    <w:rsid w:val="00F80011"/>
    <w:rsid w:val="00F82A45"/>
    <w:rsid w:val="00F878AD"/>
    <w:rsid w:val="00F96260"/>
    <w:rsid w:val="00F97B70"/>
    <w:rsid w:val="00FA15E3"/>
    <w:rsid w:val="00FA2CF2"/>
    <w:rsid w:val="00FA64C6"/>
    <w:rsid w:val="00FA6A5B"/>
    <w:rsid w:val="00FA787A"/>
    <w:rsid w:val="00FA7E68"/>
    <w:rsid w:val="00FB37E8"/>
    <w:rsid w:val="00FB40A1"/>
    <w:rsid w:val="00FB541E"/>
    <w:rsid w:val="00FB5EF3"/>
    <w:rsid w:val="00FB6C15"/>
    <w:rsid w:val="00FC02E8"/>
    <w:rsid w:val="00FD02E3"/>
    <w:rsid w:val="00FD6007"/>
    <w:rsid w:val="00FD6AF5"/>
    <w:rsid w:val="00FD7500"/>
    <w:rsid w:val="00FD784D"/>
    <w:rsid w:val="00FE0FFC"/>
    <w:rsid w:val="00FE1644"/>
    <w:rsid w:val="00FE1C7A"/>
    <w:rsid w:val="00FE31FD"/>
    <w:rsid w:val="00FE3949"/>
    <w:rsid w:val="00FE5AFF"/>
    <w:rsid w:val="00FE7BB8"/>
    <w:rsid w:val="00FF02E8"/>
    <w:rsid w:val="00FF5B8D"/>
    <w:rsid w:val="00FF601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AA25E5"/>
    <w:rPr>
      <w:rFonts w:ascii="Times New Roman" w:eastAsia="Times New Roman" w:hAnsi="Times New Roman"/>
      <w:sz w:val="24"/>
      <w:szCs w:val="24"/>
      <w:lang w:eastAsia="zh-CN"/>
    </w:rPr>
  </w:style>
  <w:style w:type="paragraph" w:styleId="1">
    <w:name w:val="heading 1"/>
    <w:basedOn w:val="a"/>
    <w:next w:val="a"/>
    <w:link w:val="10"/>
    <w:uiPriority w:val="99"/>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uiPriority w:val="99"/>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25E5"/>
    <w:rPr>
      <w:rFonts w:ascii="Cambria" w:hAnsi="Cambria" w:cs="Cambria"/>
      <w:b/>
      <w:bCs/>
      <w:kern w:val="1"/>
      <w:sz w:val="32"/>
      <w:szCs w:val="32"/>
      <w:lang w:eastAsia="zh-CN"/>
    </w:rPr>
  </w:style>
  <w:style w:type="character" w:customStyle="1" w:styleId="20">
    <w:name w:val="Заголовок 2 Знак"/>
    <w:basedOn w:val="a0"/>
    <w:link w:val="2"/>
    <w:uiPriority w:val="99"/>
    <w:locked/>
    <w:rsid w:val="00AA25E5"/>
    <w:rPr>
      <w:rFonts w:ascii="Cambria" w:hAnsi="Cambria" w:cs="Cambria"/>
      <w:b/>
      <w:bCs/>
      <w:i/>
      <w:iCs/>
      <w:sz w:val="28"/>
      <w:szCs w:val="28"/>
      <w:lang w:eastAsia="zh-CN"/>
    </w:rPr>
  </w:style>
  <w:style w:type="character" w:styleId="HTML">
    <w:name w:val="HTML Cite"/>
    <w:basedOn w:val="a0"/>
    <w:uiPriority w:val="99"/>
    <w:rsid w:val="00AA25E5"/>
    <w:rPr>
      <w:rFonts w:cs="Times New Roman"/>
      <w:i/>
    </w:rPr>
  </w:style>
  <w:style w:type="character" w:customStyle="1" w:styleId="a3">
    <w:name w:val="Текст примечания Знак"/>
    <w:link w:val="a4"/>
    <w:uiPriority w:val="99"/>
    <w:locked/>
    <w:rsid w:val="00AA25E5"/>
    <w:rPr>
      <w:rFonts w:ascii="Times New Roman" w:hAnsi="Times New Roman"/>
    </w:rPr>
  </w:style>
  <w:style w:type="character" w:customStyle="1" w:styleId="blk">
    <w:name w:val="blk"/>
    <w:basedOn w:val="a0"/>
    <w:uiPriority w:val="99"/>
    <w:rsid w:val="00AA25E5"/>
    <w:rPr>
      <w:rFonts w:cs="Times New Roman"/>
    </w:rPr>
  </w:style>
  <w:style w:type="paragraph" w:customStyle="1" w:styleId="Default">
    <w:name w:val="Default"/>
    <w:uiPriority w:val="99"/>
    <w:rsid w:val="00AA25E5"/>
    <w:pPr>
      <w:suppressAutoHyphens/>
      <w:autoSpaceDE w:val="0"/>
    </w:pPr>
    <w:rPr>
      <w:rFonts w:ascii="Times New Roman" w:eastAsia="Times New Roman" w:hAnsi="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basedOn w:val="a0"/>
    <w:link w:val="a5"/>
    <w:uiPriority w:val="99"/>
    <w:locked/>
    <w:rsid w:val="00AA25E5"/>
    <w:rPr>
      <w:rFonts w:ascii="Times New Roman" w:hAnsi="Times New Roman" w:cs="Times New Roman"/>
      <w:sz w:val="20"/>
      <w:szCs w:val="20"/>
      <w:lang w:eastAsia="zh-CN"/>
    </w:rPr>
  </w:style>
  <w:style w:type="paragraph" w:styleId="a7">
    <w:name w:val="List Paragraph"/>
    <w:basedOn w:val="a"/>
    <w:uiPriority w:val="99"/>
    <w:qFormat/>
    <w:rsid w:val="00AA25E5"/>
    <w:pPr>
      <w:ind w:left="720"/>
      <w:contextualSpacing/>
    </w:pPr>
  </w:style>
  <w:style w:type="paragraph" w:customStyle="1" w:styleId="a8">
    <w:name w:val="Часть"/>
    <w:basedOn w:val="a"/>
    <w:uiPriority w:val="99"/>
    <w:rsid w:val="00AA25E5"/>
    <w:pPr>
      <w:tabs>
        <w:tab w:val="left" w:pos="1134"/>
      </w:tabs>
      <w:spacing w:line="288" w:lineRule="auto"/>
      <w:ind w:firstLine="567"/>
      <w:jc w:val="both"/>
    </w:pPr>
    <w:rPr>
      <w:rFonts w:eastAsia="Calibri"/>
      <w:sz w:val="28"/>
    </w:rPr>
  </w:style>
  <w:style w:type="paragraph" w:customStyle="1" w:styleId="s13">
    <w:name w:val="s_13"/>
    <w:basedOn w:val="a"/>
    <w:uiPriority w:val="99"/>
    <w:rsid w:val="00AA25E5"/>
    <w:pPr>
      <w:ind w:firstLine="720"/>
    </w:pPr>
    <w:rPr>
      <w:sz w:val="20"/>
      <w:szCs w:val="20"/>
      <w:lang w:eastAsia="ru-RU"/>
    </w:rPr>
  </w:style>
  <w:style w:type="character" w:styleId="a9">
    <w:name w:val="annotation reference"/>
    <w:basedOn w:val="a0"/>
    <w:uiPriority w:val="99"/>
    <w:semiHidden/>
    <w:rsid w:val="00AA25E5"/>
    <w:rPr>
      <w:rFonts w:cs="Times New Roman"/>
      <w:sz w:val="16"/>
    </w:rPr>
  </w:style>
  <w:style w:type="paragraph" w:styleId="a4">
    <w:name w:val="annotation text"/>
    <w:basedOn w:val="a"/>
    <w:link w:val="a3"/>
    <w:uiPriority w:val="99"/>
    <w:semiHidden/>
    <w:rsid w:val="00AA25E5"/>
    <w:pPr>
      <w:spacing w:after="200"/>
    </w:pPr>
    <w:rPr>
      <w:rFonts w:eastAsia="Calibri"/>
      <w:sz w:val="20"/>
      <w:szCs w:val="20"/>
      <w:lang w:eastAsia="ru-RU"/>
    </w:rPr>
  </w:style>
  <w:style w:type="character" w:customStyle="1" w:styleId="CommentTextChar1">
    <w:name w:val="Comment Text Char1"/>
    <w:basedOn w:val="a0"/>
    <w:uiPriority w:val="99"/>
    <w:semiHidden/>
    <w:locked/>
    <w:rsid w:val="009276E7"/>
    <w:rPr>
      <w:rFonts w:ascii="Times New Roman" w:hAnsi="Times New Roman" w:cs="Times New Roman"/>
      <w:sz w:val="20"/>
      <w:szCs w:val="20"/>
      <w:lang w:eastAsia="zh-CN"/>
    </w:rPr>
  </w:style>
  <w:style w:type="character" w:customStyle="1" w:styleId="11">
    <w:name w:val="Текст примечания Знак1"/>
    <w:basedOn w:val="a0"/>
    <w:uiPriority w:val="99"/>
    <w:semiHidden/>
    <w:rsid w:val="00AA25E5"/>
    <w:rPr>
      <w:rFonts w:ascii="Times New Roman" w:hAnsi="Times New Roman" w:cs="Times New Roman"/>
      <w:sz w:val="20"/>
      <w:szCs w:val="20"/>
      <w:lang w:eastAsia="zh-CN"/>
    </w:rPr>
  </w:style>
  <w:style w:type="paragraph" w:styleId="aa">
    <w:name w:val="Balloon Text"/>
    <w:basedOn w:val="a"/>
    <w:link w:val="ab"/>
    <w:uiPriority w:val="99"/>
    <w:rsid w:val="00AA25E5"/>
    <w:rPr>
      <w:rFonts w:ascii="Segoe UI" w:hAnsi="Segoe UI" w:cs="Segoe UI"/>
      <w:sz w:val="18"/>
      <w:szCs w:val="18"/>
    </w:rPr>
  </w:style>
  <w:style w:type="character" w:customStyle="1" w:styleId="ab">
    <w:name w:val="Текст выноски Знак"/>
    <w:basedOn w:val="a0"/>
    <w:link w:val="aa"/>
    <w:uiPriority w:val="99"/>
    <w:locked/>
    <w:rsid w:val="00AA25E5"/>
    <w:rPr>
      <w:rFonts w:ascii="Segoe UI" w:hAnsi="Segoe UI" w:cs="Segoe UI"/>
      <w:sz w:val="18"/>
      <w:szCs w:val="18"/>
      <w:lang w:eastAsia="zh-CN"/>
    </w:rPr>
  </w:style>
  <w:style w:type="paragraph" w:styleId="ac">
    <w:name w:val="Normal (Web)"/>
    <w:basedOn w:val="a"/>
    <w:uiPriority w:val="99"/>
    <w:semiHidden/>
    <w:rsid w:val="00D922E1"/>
    <w:pPr>
      <w:spacing w:before="100" w:beforeAutospacing="1" w:after="100" w:afterAutospacing="1"/>
    </w:pPr>
    <w:rPr>
      <w:lang w:eastAsia="ru-RU"/>
    </w:rPr>
  </w:style>
  <w:style w:type="character" w:styleId="ad">
    <w:name w:val="footnote reference"/>
    <w:basedOn w:val="a0"/>
    <w:uiPriority w:val="99"/>
    <w:semiHidden/>
    <w:rsid w:val="00657CAD"/>
    <w:rPr>
      <w:rFonts w:cs="Times New Roman"/>
      <w:vertAlign w:val="superscript"/>
    </w:rPr>
  </w:style>
  <w:style w:type="character" w:styleId="ae">
    <w:name w:val="Hyperlink"/>
    <w:basedOn w:val="a0"/>
    <w:uiPriority w:val="99"/>
    <w:rsid w:val="00B95965"/>
    <w:rPr>
      <w:rFonts w:cs="Times New Roman"/>
      <w:color w:val="0000FF"/>
      <w:u w:val="single"/>
    </w:rPr>
  </w:style>
  <w:style w:type="character" w:customStyle="1" w:styleId="WW8Num1z0">
    <w:name w:val="WW8Num1z0"/>
    <w:uiPriority w:val="99"/>
    <w:rsid w:val="00D706A9"/>
    <w:rPr>
      <w:sz w:val="28"/>
    </w:rPr>
  </w:style>
  <w:style w:type="character" w:customStyle="1" w:styleId="WW8Num1z1">
    <w:name w:val="WW8Num1z1"/>
    <w:uiPriority w:val="99"/>
    <w:rsid w:val="00D706A9"/>
  </w:style>
  <w:style w:type="character" w:customStyle="1" w:styleId="WW8Num1z2">
    <w:name w:val="WW8Num1z2"/>
    <w:uiPriority w:val="99"/>
    <w:rsid w:val="00D706A9"/>
  </w:style>
  <w:style w:type="character" w:customStyle="1" w:styleId="WW8Num1z3">
    <w:name w:val="WW8Num1z3"/>
    <w:uiPriority w:val="99"/>
    <w:rsid w:val="00D706A9"/>
  </w:style>
  <w:style w:type="character" w:customStyle="1" w:styleId="WW8Num1z4">
    <w:name w:val="WW8Num1z4"/>
    <w:uiPriority w:val="99"/>
    <w:rsid w:val="00D706A9"/>
  </w:style>
  <w:style w:type="character" w:customStyle="1" w:styleId="WW8Num1z5">
    <w:name w:val="WW8Num1z5"/>
    <w:uiPriority w:val="99"/>
    <w:rsid w:val="00D706A9"/>
  </w:style>
  <w:style w:type="character" w:customStyle="1" w:styleId="WW8Num1z6">
    <w:name w:val="WW8Num1z6"/>
    <w:uiPriority w:val="99"/>
    <w:rsid w:val="00D706A9"/>
  </w:style>
  <w:style w:type="character" w:customStyle="1" w:styleId="WW8Num1z7">
    <w:name w:val="WW8Num1z7"/>
    <w:uiPriority w:val="99"/>
    <w:rsid w:val="00D706A9"/>
  </w:style>
  <w:style w:type="character" w:customStyle="1" w:styleId="WW8Num1z8">
    <w:name w:val="WW8Num1z8"/>
    <w:uiPriority w:val="99"/>
    <w:rsid w:val="00D706A9"/>
  </w:style>
  <w:style w:type="character" w:customStyle="1" w:styleId="WW8Num2z0">
    <w:name w:val="WW8Num2z0"/>
    <w:uiPriority w:val="99"/>
    <w:rsid w:val="00D706A9"/>
    <w:rPr>
      <w:sz w:val="28"/>
    </w:rPr>
  </w:style>
  <w:style w:type="character" w:customStyle="1" w:styleId="WW8Num3z0">
    <w:name w:val="WW8Num3z0"/>
    <w:uiPriority w:val="99"/>
    <w:rsid w:val="00D706A9"/>
    <w:rPr>
      <w:sz w:val="28"/>
    </w:rPr>
  </w:style>
  <w:style w:type="character" w:customStyle="1" w:styleId="WW8Num4z0">
    <w:name w:val="WW8Num4z0"/>
    <w:uiPriority w:val="99"/>
    <w:rsid w:val="00D706A9"/>
    <w:rPr>
      <w:sz w:val="28"/>
    </w:rPr>
  </w:style>
  <w:style w:type="character" w:customStyle="1" w:styleId="WW8Num4z1">
    <w:name w:val="WW8Num4z1"/>
    <w:uiPriority w:val="99"/>
    <w:rsid w:val="00D706A9"/>
  </w:style>
  <w:style w:type="character" w:customStyle="1" w:styleId="WW8Num4z2">
    <w:name w:val="WW8Num4z2"/>
    <w:uiPriority w:val="99"/>
    <w:rsid w:val="00D706A9"/>
  </w:style>
  <w:style w:type="character" w:customStyle="1" w:styleId="WW8Num4z3">
    <w:name w:val="WW8Num4z3"/>
    <w:uiPriority w:val="99"/>
    <w:rsid w:val="00D706A9"/>
  </w:style>
  <w:style w:type="character" w:customStyle="1" w:styleId="WW8Num4z4">
    <w:name w:val="WW8Num4z4"/>
    <w:uiPriority w:val="99"/>
    <w:rsid w:val="00D706A9"/>
  </w:style>
  <w:style w:type="character" w:customStyle="1" w:styleId="WW8Num4z5">
    <w:name w:val="WW8Num4z5"/>
    <w:uiPriority w:val="99"/>
    <w:rsid w:val="00D706A9"/>
  </w:style>
  <w:style w:type="character" w:customStyle="1" w:styleId="WW8Num4z6">
    <w:name w:val="WW8Num4z6"/>
    <w:uiPriority w:val="99"/>
    <w:rsid w:val="00D706A9"/>
  </w:style>
  <w:style w:type="character" w:customStyle="1" w:styleId="WW8Num4z7">
    <w:name w:val="WW8Num4z7"/>
    <w:uiPriority w:val="99"/>
    <w:rsid w:val="00D706A9"/>
  </w:style>
  <w:style w:type="character" w:customStyle="1" w:styleId="WW8Num4z8">
    <w:name w:val="WW8Num4z8"/>
    <w:uiPriority w:val="99"/>
    <w:rsid w:val="00D706A9"/>
  </w:style>
  <w:style w:type="character" w:customStyle="1" w:styleId="WW8Num5z0">
    <w:name w:val="WW8Num5z0"/>
    <w:uiPriority w:val="99"/>
    <w:rsid w:val="00D706A9"/>
  </w:style>
  <w:style w:type="character" w:customStyle="1" w:styleId="WW8Num5z1">
    <w:name w:val="WW8Num5z1"/>
    <w:uiPriority w:val="99"/>
    <w:rsid w:val="00D706A9"/>
  </w:style>
  <w:style w:type="character" w:customStyle="1" w:styleId="WW8Num5z2">
    <w:name w:val="WW8Num5z2"/>
    <w:uiPriority w:val="99"/>
    <w:rsid w:val="00D706A9"/>
  </w:style>
  <w:style w:type="character" w:customStyle="1" w:styleId="WW8Num5z3">
    <w:name w:val="WW8Num5z3"/>
    <w:uiPriority w:val="99"/>
    <w:rsid w:val="00D706A9"/>
  </w:style>
  <w:style w:type="character" w:customStyle="1" w:styleId="WW8Num5z4">
    <w:name w:val="WW8Num5z4"/>
    <w:uiPriority w:val="99"/>
    <w:rsid w:val="00D706A9"/>
  </w:style>
  <w:style w:type="character" w:customStyle="1" w:styleId="WW8Num5z5">
    <w:name w:val="WW8Num5z5"/>
    <w:uiPriority w:val="99"/>
    <w:rsid w:val="00D706A9"/>
  </w:style>
  <w:style w:type="character" w:customStyle="1" w:styleId="WW8Num5z6">
    <w:name w:val="WW8Num5z6"/>
    <w:uiPriority w:val="99"/>
    <w:rsid w:val="00D706A9"/>
  </w:style>
  <w:style w:type="character" w:customStyle="1" w:styleId="WW8Num5z7">
    <w:name w:val="WW8Num5z7"/>
    <w:uiPriority w:val="99"/>
    <w:rsid w:val="00D706A9"/>
  </w:style>
  <w:style w:type="character" w:customStyle="1" w:styleId="WW8Num5z8">
    <w:name w:val="WW8Num5z8"/>
    <w:uiPriority w:val="99"/>
    <w:rsid w:val="00D706A9"/>
  </w:style>
  <w:style w:type="character" w:customStyle="1" w:styleId="WW8Num6z0">
    <w:name w:val="WW8Num6z0"/>
    <w:uiPriority w:val="99"/>
    <w:rsid w:val="00D706A9"/>
    <w:rPr>
      <w:sz w:val="28"/>
    </w:rPr>
  </w:style>
  <w:style w:type="character" w:customStyle="1" w:styleId="WW8Num7z0">
    <w:name w:val="WW8Num7z0"/>
    <w:uiPriority w:val="99"/>
    <w:rsid w:val="00D706A9"/>
    <w:rPr>
      <w:sz w:val="28"/>
    </w:rPr>
  </w:style>
  <w:style w:type="character" w:customStyle="1" w:styleId="WW8Num7z1">
    <w:name w:val="WW8Num7z1"/>
    <w:uiPriority w:val="99"/>
    <w:rsid w:val="00D706A9"/>
  </w:style>
  <w:style w:type="character" w:customStyle="1" w:styleId="WW8Num7z2">
    <w:name w:val="WW8Num7z2"/>
    <w:uiPriority w:val="99"/>
    <w:rsid w:val="00D706A9"/>
  </w:style>
  <w:style w:type="character" w:customStyle="1" w:styleId="WW8Num7z3">
    <w:name w:val="WW8Num7z3"/>
    <w:uiPriority w:val="99"/>
    <w:rsid w:val="00D706A9"/>
  </w:style>
  <w:style w:type="character" w:customStyle="1" w:styleId="WW8Num7z4">
    <w:name w:val="WW8Num7z4"/>
    <w:uiPriority w:val="99"/>
    <w:rsid w:val="00D706A9"/>
  </w:style>
  <w:style w:type="character" w:customStyle="1" w:styleId="WW8Num7z5">
    <w:name w:val="WW8Num7z5"/>
    <w:uiPriority w:val="99"/>
    <w:rsid w:val="00D706A9"/>
  </w:style>
  <w:style w:type="character" w:customStyle="1" w:styleId="WW8Num7z6">
    <w:name w:val="WW8Num7z6"/>
    <w:uiPriority w:val="99"/>
    <w:rsid w:val="00D706A9"/>
  </w:style>
  <w:style w:type="character" w:customStyle="1" w:styleId="WW8Num7z7">
    <w:name w:val="WW8Num7z7"/>
    <w:uiPriority w:val="99"/>
    <w:rsid w:val="00D706A9"/>
  </w:style>
  <w:style w:type="character" w:customStyle="1" w:styleId="WW8Num7z8">
    <w:name w:val="WW8Num7z8"/>
    <w:uiPriority w:val="99"/>
    <w:rsid w:val="00D706A9"/>
  </w:style>
  <w:style w:type="character" w:customStyle="1" w:styleId="WW8Num8z0">
    <w:name w:val="WW8Num8z0"/>
    <w:uiPriority w:val="99"/>
    <w:rsid w:val="00D706A9"/>
    <w:rPr>
      <w:sz w:val="28"/>
    </w:rPr>
  </w:style>
  <w:style w:type="character" w:customStyle="1" w:styleId="WW8Num9z0">
    <w:name w:val="WW8Num9z0"/>
    <w:uiPriority w:val="99"/>
    <w:rsid w:val="00D706A9"/>
    <w:rPr>
      <w:sz w:val="28"/>
    </w:rPr>
  </w:style>
  <w:style w:type="character" w:customStyle="1" w:styleId="WW8Num9z1">
    <w:name w:val="WW8Num9z1"/>
    <w:uiPriority w:val="99"/>
    <w:rsid w:val="00D706A9"/>
  </w:style>
  <w:style w:type="character" w:customStyle="1" w:styleId="WW8Num9z2">
    <w:name w:val="WW8Num9z2"/>
    <w:uiPriority w:val="99"/>
    <w:rsid w:val="00D706A9"/>
  </w:style>
  <w:style w:type="character" w:customStyle="1" w:styleId="WW8Num9z3">
    <w:name w:val="WW8Num9z3"/>
    <w:uiPriority w:val="99"/>
    <w:rsid w:val="00D706A9"/>
  </w:style>
  <w:style w:type="character" w:customStyle="1" w:styleId="WW8Num9z4">
    <w:name w:val="WW8Num9z4"/>
    <w:uiPriority w:val="99"/>
    <w:rsid w:val="00D706A9"/>
  </w:style>
  <w:style w:type="character" w:customStyle="1" w:styleId="WW8Num9z5">
    <w:name w:val="WW8Num9z5"/>
    <w:uiPriority w:val="99"/>
    <w:rsid w:val="00D706A9"/>
  </w:style>
  <w:style w:type="character" w:customStyle="1" w:styleId="WW8Num9z6">
    <w:name w:val="WW8Num9z6"/>
    <w:uiPriority w:val="99"/>
    <w:rsid w:val="00D706A9"/>
  </w:style>
  <w:style w:type="character" w:customStyle="1" w:styleId="WW8Num9z7">
    <w:name w:val="WW8Num9z7"/>
    <w:uiPriority w:val="99"/>
    <w:rsid w:val="00D706A9"/>
  </w:style>
  <w:style w:type="character" w:customStyle="1" w:styleId="WW8Num9z8">
    <w:name w:val="WW8Num9z8"/>
    <w:uiPriority w:val="99"/>
    <w:rsid w:val="00D706A9"/>
  </w:style>
  <w:style w:type="character" w:customStyle="1" w:styleId="WW8Num10z0">
    <w:name w:val="WW8Num10z0"/>
    <w:uiPriority w:val="99"/>
    <w:rsid w:val="00D706A9"/>
    <w:rPr>
      <w:rFonts w:eastAsia="Times New Roman"/>
      <w:sz w:val="28"/>
      <w:lang w:eastAsia="en-US"/>
    </w:rPr>
  </w:style>
  <w:style w:type="character" w:customStyle="1" w:styleId="WW8Num11z0">
    <w:name w:val="WW8Num11z0"/>
    <w:uiPriority w:val="99"/>
    <w:rsid w:val="00D706A9"/>
    <w:rPr>
      <w:rFonts w:eastAsia="Times New Roman"/>
      <w:sz w:val="28"/>
    </w:rPr>
  </w:style>
  <w:style w:type="character" w:customStyle="1" w:styleId="WW8Num12z0">
    <w:name w:val="WW8Num12z0"/>
    <w:uiPriority w:val="99"/>
    <w:rsid w:val="00D706A9"/>
    <w:rPr>
      <w:rFonts w:eastAsia="Times New Roman"/>
      <w:sz w:val="28"/>
    </w:rPr>
  </w:style>
  <w:style w:type="character" w:customStyle="1" w:styleId="WW8Num13z0">
    <w:name w:val="WW8Num13z0"/>
    <w:uiPriority w:val="99"/>
    <w:rsid w:val="00D706A9"/>
    <w:rPr>
      <w:sz w:val="28"/>
    </w:rPr>
  </w:style>
  <w:style w:type="character" w:customStyle="1" w:styleId="WW8Num14z0">
    <w:name w:val="WW8Num14z0"/>
    <w:uiPriority w:val="99"/>
    <w:rsid w:val="00D706A9"/>
    <w:rPr>
      <w:sz w:val="28"/>
    </w:rPr>
  </w:style>
  <w:style w:type="character" w:customStyle="1" w:styleId="WW8Num15z0">
    <w:name w:val="WW8Num15z0"/>
    <w:uiPriority w:val="99"/>
    <w:rsid w:val="00D706A9"/>
    <w:rPr>
      <w:sz w:val="28"/>
    </w:rPr>
  </w:style>
  <w:style w:type="character" w:customStyle="1" w:styleId="WW8Num15z1">
    <w:name w:val="WW8Num15z1"/>
    <w:uiPriority w:val="99"/>
    <w:rsid w:val="00D706A9"/>
  </w:style>
  <w:style w:type="character" w:customStyle="1" w:styleId="WW8Num15z2">
    <w:name w:val="WW8Num15z2"/>
    <w:uiPriority w:val="99"/>
    <w:rsid w:val="00D706A9"/>
  </w:style>
  <w:style w:type="character" w:customStyle="1" w:styleId="WW8Num15z3">
    <w:name w:val="WW8Num15z3"/>
    <w:uiPriority w:val="99"/>
    <w:rsid w:val="00D706A9"/>
  </w:style>
  <w:style w:type="character" w:customStyle="1" w:styleId="WW8Num15z4">
    <w:name w:val="WW8Num15z4"/>
    <w:uiPriority w:val="99"/>
    <w:rsid w:val="00D706A9"/>
  </w:style>
  <w:style w:type="character" w:customStyle="1" w:styleId="WW8Num15z5">
    <w:name w:val="WW8Num15z5"/>
    <w:uiPriority w:val="99"/>
    <w:rsid w:val="00D706A9"/>
  </w:style>
  <w:style w:type="character" w:customStyle="1" w:styleId="WW8Num15z6">
    <w:name w:val="WW8Num15z6"/>
    <w:uiPriority w:val="99"/>
    <w:rsid w:val="00D706A9"/>
  </w:style>
  <w:style w:type="character" w:customStyle="1" w:styleId="WW8Num15z7">
    <w:name w:val="WW8Num15z7"/>
    <w:uiPriority w:val="99"/>
    <w:rsid w:val="00D706A9"/>
  </w:style>
  <w:style w:type="character" w:customStyle="1" w:styleId="WW8Num15z8">
    <w:name w:val="WW8Num15z8"/>
    <w:uiPriority w:val="99"/>
    <w:rsid w:val="00D706A9"/>
  </w:style>
  <w:style w:type="character" w:customStyle="1" w:styleId="WW8Num16z0">
    <w:name w:val="WW8Num16z0"/>
    <w:uiPriority w:val="99"/>
    <w:rsid w:val="00D706A9"/>
    <w:rPr>
      <w:rFonts w:eastAsia="Times New Roman"/>
      <w:i/>
      <w:color w:val="FF0000"/>
      <w:sz w:val="28"/>
      <w:lang w:eastAsia="en-US"/>
    </w:rPr>
  </w:style>
  <w:style w:type="character" w:customStyle="1" w:styleId="WW8Num17z0">
    <w:name w:val="WW8Num17z0"/>
    <w:uiPriority w:val="99"/>
    <w:rsid w:val="00D706A9"/>
    <w:rPr>
      <w:rFonts w:eastAsia="Times New Roman"/>
      <w:color w:val="FF0000"/>
      <w:sz w:val="28"/>
    </w:rPr>
  </w:style>
  <w:style w:type="character" w:customStyle="1" w:styleId="WW8Num18z0">
    <w:name w:val="WW8Num18z0"/>
    <w:uiPriority w:val="99"/>
    <w:rsid w:val="00D706A9"/>
    <w:rPr>
      <w:rFonts w:eastAsia="Times New Roman"/>
      <w:i/>
      <w:color w:val="FF0000"/>
      <w:sz w:val="28"/>
    </w:rPr>
  </w:style>
  <w:style w:type="character" w:customStyle="1" w:styleId="WW8Num19z0">
    <w:name w:val="WW8Num19z0"/>
    <w:uiPriority w:val="99"/>
    <w:rsid w:val="00D706A9"/>
    <w:rPr>
      <w:sz w:val="28"/>
    </w:rPr>
  </w:style>
  <w:style w:type="character" w:customStyle="1" w:styleId="WW8Num20z0">
    <w:name w:val="WW8Num20z0"/>
    <w:uiPriority w:val="99"/>
    <w:rsid w:val="00D706A9"/>
    <w:rPr>
      <w:sz w:val="28"/>
    </w:rPr>
  </w:style>
  <w:style w:type="character" w:customStyle="1" w:styleId="WW8Num21z0">
    <w:name w:val="WW8Num21z0"/>
    <w:uiPriority w:val="99"/>
    <w:rsid w:val="00D706A9"/>
    <w:rPr>
      <w:sz w:val="28"/>
    </w:rPr>
  </w:style>
  <w:style w:type="character" w:customStyle="1" w:styleId="WW8Num22z0">
    <w:name w:val="WW8Num22z0"/>
    <w:uiPriority w:val="99"/>
    <w:rsid w:val="00D706A9"/>
    <w:rPr>
      <w:sz w:val="24"/>
    </w:rPr>
  </w:style>
  <w:style w:type="character" w:customStyle="1" w:styleId="WW8Num23z0">
    <w:name w:val="WW8Num23z0"/>
    <w:uiPriority w:val="99"/>
    <w:rsid w:val="00D706A9"/>
    <w:rPr>
      <w:b/>
      <w:sz w:val="24"/>
    </w:rPr>
  </w:style>
  <w:style w:type="character" w:customStyle="1" w:styleId="WW8Num23z1">
    <w:name w:val="WW8Num23z1"/>
    <w:uiPriority w:val="99"/>
    <w:rsid w:val="00D706A9"/>
  </w:style>
  <w:style w:type="character" w:customStyle="1" w:styleId="WW8Num23z2">
    <w:name w:val="WW8Num23z2"/>
    <w:uiPriority w:val="99"/>
    <w:rsid w:val="00D706A9"/>
    <w:rPr>
      <w:sz w:val="20"/>
    </w:rPr>
  </w:style>
  <w:style w:type="character" w:customStyle="1" w:styleId="WW8Num23z3">
    <w:name w:val="WW8Num23z3"/>
    <w:uiPriority w:val="99"/>
    <w:rsid w:val="00D706A9"/>
  </w:style>
  <w:style w:type="character" w:customStyle="1" w:styleId="WW8Num23z4">
    <w:name w:val="WW8Num23z4"/>
    <w:uiPriority w:val="99"/>
    <w:rsid w:val="00D706A9"/>
  </w:style>
  <w:style w:type="character" w:customStyle="1" w:styleId="WW8Num23z5">
    <w:name w:val="WW8Num23z5"/>
    <w:uiPriority w:val="99"/>
    <w:rsid w:val="00D706A9"/>
  </w:style>
  <w:style w:type="character" w:customStyle="1" w:styleId="WW8Num23z6">
    <w:name w:val="WW8Num23z6"/>
    <w:uiPriority w:val="99"/>
    <w:rsid w:val="00D706A9"/>
  </w:style>
  <w:style w:type="character" w:customStyle="1" w:styleId="WW8Num23z7">
    <w:name w:val="WW8Num23z7"/>
    <w:uiPriority w:val="99"/>
    <w:rsid w:val="00D706A9"/>
  </w:style>
  <w:style w:type="character" w:customStyle="1" w:styleId="WW8Num23z8">
    <w:name w:val="WW8Num23z8"/>
    <w:uiPriority w:val="99"/>
    <w:rsid w:val="00D706A9"/>
  </w:style>
  <w:style w:type="character" w:customStyle="1" w:styleId="WW8Num24z0">
    <w:name w:val="WW8Num24z0"/>
    <w:uiPriority w:val="99"/>
    <w:rsid w:val="00D706A9"/>
    <w:rPr>
      <w:sz w:val="28"/>
    </w:rPr>
  </w:style>
  <w:style w:type="character" w:customStyle="1" w:styleId="WW8Num25z0">
    <w:name w:val="WW8Num25z0"/>
    <w:uiPriority w:val="99"/>
    <w:rsid w:val="00D706A9"/>
    <w:rPr>
      <w:sz w:val="28"/>
    </w:rPr>
  </w:style>
  <w:style w:type="character" w:customStyle="1" w:styleId="WW8Num26z0">
    <w:name w:val="WW8Num26z0"/>
    <w:uiPriority w:val="99"/>
    <w:rsid w:val="00D706A9"/>
    <w:rPr>
      <w:sz w:val="28"/>
    </w:rPr>
  </w:style>
  <w:style w:type="character" w:customStyle="1" w:styleId="WW8Num26z1">
    <w:name w:val="WW8Num26z1"/>
    <w:uiPriority w:val="99"/>
    <w:rsid w:val="00D706A9"/>
  </w:style>
  <w:style w:type="character" w:customStyle="1" w:styleId="WW8Num26z2">
    <w:name w:val="WW8Num26z2"/>
    <w:uiPriority w:val="99"/>
    <w:rsid w:val="00D706A9"/>
    <w:rPr>
      <w:rFonts w:eastAsia="Times New Roman"/>
      <w:lang w:eastAsia="en-US"/>
    </w:rPr>
  </w:style>
  <w:style w:type="character" w:customStyle="1" w:styleId="WW8Num26z3">
    <w:name w:val="WW8Num26z3"/>
    <w:uiPriority w:val="99"/>
    <w:rsid w:val="00D706A9"/>
  </w:style>
  <w:style w:type="character" w:customStyle="1" w:styleId="WW8Num26z4">
    <w:name w:val="WW8Num26z4"/>
    <w:uiPriority w:val="99"/>
    <w:rsid w:val="00D706A9"/>
  </w:style>
  <w:style w:type="character" w:customStyle="1" w:styleId="WW8Num26z5">
    <w:name w:val="WW8Num26z5"/>
    <w:uiPriority w:val="99"/>
    <w:rsid w:val="00D706A9"/>
  </w:style>
  <w:style w:type="character" w:customStyle="1" w:styleId="WW8Num26z6">
    <w:name w:val="WW8Num26z6"/>
    <w:uiPriority w:val="99"/>
    <w:rsid w:val="00D706A9"/>
  </w:style>
  <w:style w:type="character" w:customStyle="1" w:styleId="WW8Num26z7">
    <w:name w:val="WW8Num26z7"/>
    <w:uiPriority w:val="99"/>
    <w:rsid w:val="00D706A9"/>
  </w:style>
  <w:style w:type="character" w:customStyle="1" w:styleId="WW8Num26z8">
    <w:name w:val="WW8Num26z8"/>
    <w:uiPriority w:val="99"/>
    <w:rsid w:val="00D706A9"/>
  </w:style>
  <w:style w:type="character" w:customStyle="1" w:styleId="3">
    <w:name w:val="Основной шрифт абзаца3"/>
    <w:uiPriority w:val="99"/>
    <w:rsid w:val="00D706A9"/>
  </w:style>
  <w:style w:type="character" w:customStyle="1" w:styleId="WW8Num11z1">
    <w:name w:val="WW8Num11z1"/>
    <w:uiPriority w:val="99"/>
    <w:rsid w:val="00D706A9"/>
  </w:style>
  <w:style w:type="character" w:customStyle="1" w:styleId="WW8Num11z2">
    <w:name w:val="WW8Num11z2"/>
    <w:uiPriority w:val="99"/>
    <w:rsid w:val="00D706A9"/>
  </w:style>
  <w:style w:type="character" w:customStyle="1" w:styleId="WW8Num11z3">
    <w:name w:val="WW8Num11z3"/>
    <w:uiPriority w:val="99"/>
    <w:rsid w:val="00D706A9"/>
  </w:style>
  <w:style w:type="character" w:customStyle="1" w:styleId="WW8Num11z4">
    <w:name w:val="WW8Num11z4"/>
    <w:uiPriority w:val="99"/>
    <w:rsid w:val="00D706A9"/>
  </w:style>
  <w:style w:type="character" w:customStyle="1" w:styleId="WW8Num11z5">
    <w:name w:val="WW8Num11z5"/>
    <w:uiPriority w:val="99"/>
    <w:rsid w:val="00D706A9"/>
  </w:style>
  <w:style w:type="character" w:customStyle="1" w:styleId="WW8Num11z6">
    <w:name w:val="WW8Num11z6"/>
    <w:uiPriority w:val="99"/>
    <w:rsid w:val="00D706A9"/>
  </w:style>
  <w:style w:type="character" w:customStyle="1" w:styleId="WW8Num11z7">
    <w:name w:val="WW8Num11z7"/>
    <w:uiPriority w:val="99"/>
    <w:rsid w:val="00D706A9"/>
  </w:style>
  <w:style w:type="character" w:customStyle="1" w:styleId="WW8Num11z8">
    <w:name w:val="WW8Num11z8"/>
    <w:uiPriority w:val="99"/>
    <w:rsid w:val="00D706A9"/>
  </w:style>
  <w:style w:type="character" w:customStyle="1" w:styleId="WW8Num17z1">
    <w:name w:val="WW8Num17z1"/>
    <w:uiPriority w:val="99"/>
    <w:rsid w:val="00D706A9"/>
  </w:style>
  <w:style w:type="character" w:customStyle="1" w:styleId="WW8Num17z2">
    <w:name w:val="WW8Num17z2"/>
    <w:uiPriority w:val="99"/>
    <w:rsid w:val="00D706A9"/>
  </w:style>
  <w:style w:type="character" w:customStyle="1" w:styleId="WW8Num17z3">
    <w:name w:val="WW8Num17z3"/>
    <w:uiPriority w:val="99"/>
    <w:rsid w:val="00D706A9"/>
  </w:style>
  <w:style w:type="character" w:customStyle="1" w:styleId="WW8Num17z4">
    <w:name w:val="WW8Num17z4"/>
    <w:uiPriority w:val="99"/>
    <w:rsid w:val="00D706A9"/>
  </w:style>
  <w:style w:type="character" w:customStyle="1" w:styleId="WW8Num17z5">
    <w:name w:val="WW8Num17z5"/>
    <w:uiPriority w:val="99"/>
    <w:rsid w:val="00D706A9"/>
  </w:style>
  <w:style w:type="character" w:customStyle="1" w:styleId="WW8Num17z6">
    <w:name w:val="WW8Num17z6"/>
    <w:uiPriority w:val="99"/>
    <w:rsid w:val="00D706A9"/>
  </w:style>
  <w:style w:type="character" w:customStyle="1" w:styleId="WW8Num17z7">
    <w:name w:val="WW8Num17z7"/>
    <w:uiPriority w:val="99"/>
    <w:rsid w:val="00D706A9"/>
  </w:style>
  <w:style w:type="character" w:customStyle="1" w:styleId="WW8Num17z8">
    <w:name w:val="WW8Num17z8"/>
    <w:uiPriority w:val="99"/>
    <w:rsid w:val="00D706A9"/>
  </w:style>
  <w:style w:type="character" w:customStyle="1" w:styleId="WW8Num25z1">
    <w:name w:val="WW8Num25z1"/>
    <w:uiPriority w:val="99"/>
    <w:rsid w:val="00D706A9"/>
  </w:style>
  <w:style w:type="character" w:customStyle="1" w:styleId="WW8Num25z2">
    <w:name w:val="WW8Num25z2"/>
    <w:uiPriority w:val="99"/>
    <w:rsid w:val="00D706A9"/>
  </w:style>
  <w:style w:type="character" w:customStyle="1" w:styleId="WW8Num25z3">
    <w:name w:val="WW8Num25z3"/>
    <w:uiPriority w:val="99"/>
    <w:rsid w:val="00D706A9"/>
  </w:style>
  <w:style w:type="character" w:customStyle="1" w:styleId="WW8Num25z4">
    <w:name w:val="WW8Num25z4"/>
    <w:uiPriority w:val="99"/>
    <w:rsid w:val="00D706A9"/>
  </w:style>
  <w:style w:type="character" w:customStyle="1" w:styleId="WW8Num25z5">
    <w:name w:val="WW8Num25z5"/>
    <w:uiPriority w:val="99"/>
    <w:rsid w:val="00D706A9"/>
  </w:style>
  <w:style w:type="character" w:customStyle="1" w:styleId="WW8Num25z6">
    <w:name w:val="WW8Num25z6"/>
    <w:uiPriority w:val="99"/>
    <w:rsid w:val="00D706A9"/>
  </w:style>
  <w:style w:type="character" w:customStyle="1" w:styleId="WW8Num25z7">
    <w:name w:val="WW8Num25z7"/>
    <w:uiPriority w:val="99"/>
    <w:rsid w:val="00D706A9"/>
  </w:style>
  <w:style w:type="character" w:customStyle="1" w:styleId="WW8Num25z8">
    <w:name w:val="WW8Num25z8"/>
    <w:uiPriority w:val="99"/>
    <w:rsid w:val="00D706A9"/>
  </w:style>
  <w:style w:type="character" w:customStyle="1" w:styleId="WW8Num27z0">
    <w:name w:val="WW8Num27z0"/>
    <w:uiPriority w:val="99"/>
    <w:rsid w:val="00D706A9"/>
    <w:rPr>
      <w:sz w:val="28"/>
    </w:rPr>
  </w:style>
  <w:style w:type="character" w:customStyle="1" w:styleId="WW8Num28z0">
    <w:name w:val="WW8Num28z0"/>
    <w:uiPriority w:val="99"/>
    <w:rsid w:val="00D706A9"/>
  </w:style>
  <w:style w:type="character" w:customStyle="1" w:styleId="WW8Num28z1">
    <w:name w:val="WW8Num28z1"/>
    <w:uiPriority w:val="99"/>
    <w:rsid w:val="00D706A9"/>
  </w:style>
  <w:style w:type="character" w:customStyle="1" w:styleId="WW8Num28z2">
    <w:name w:val="WW8Num28z2"/>
    <w:uiPriority w:val="99"/>
    <w:rsid w:val="00D706A9"/>
    <w:rPr>
      <w:rFonts w:eastAsia="Times New Roman"/>
    </w:rPr>
  </w:style>
  <w:style w:type="character" w:customStyle="1" w:styleId="WW8Num28z3">
    <w:name w:val="WW8Num28z3"/>
    <w:uiPriority w:val="99"/>
    <w:rsid w:val="00D706A9"/>
  </w:style>
  <w:style w:type="character" w:customStyle="1" w:styleId="WW8Num28z4">
    <w:name w:val="WW8Num28z4"/>
    <w:uiPriority w:val="99"/>
    <w:rsid w:val="00D706A9"/>
  </w:style>
  <w:style w:type="character" w:customStyle="1" w:styleId="WW8Num28z5">
    <w:name w:val="WW8Num28z5"/>
    <w:uiPriority w:val="99"/>
    <w:rsid w:val="00D706A9"/>
  </w:style>
  <w:style w:type="character" w:customStyle="1" w:styleId="WW8Num28z6">
    <w:name w:val="WW8Num28z6"/>
    <w:uiPriority w:val="99"/>
    <w:rsid w:val="00D706A9"/>
  </w:style>
  <w:style w:type="character" w:customStyle="1" w:styleId="WW8Num28z7">
    <w:name w:val="WW8Num28z7"/>
    <w:uiPriority w:val="99"/>
    <w:rsid w:val="00D706A9"/>
  </w:style>
  <w:style w:type="character" w:customStyle="1" w:styleId="WW8Num28z8">
    <w:name w:val="WW8Num28z8"/>
    <w:uiPriority w:val="99"/>
    <w:rsid w:val="00D706A9"/>
  </w:style>
  <w:style w:type="character" w:customStyle="1" w:styleId="21">
    <w:name w:val="Основной шрифт абзаца2"/>
    <w:uiPriority w:val="99"/>
    <w:rsid w:val="00D706A9"/>
  </w:style>
  <w:style w:type="character" w:customStyle="1" w:styleId="WW8Num2z1">
    <w:name w:val="WW8Num2z1"/>
    <w:uiPriority w:val="99"/>
    <w:rsid w:val="00D706A9"/>
  </w:style>
  <w:style w:type="character" w:customStyle="1" w:styleId="WW8Num2z2">
    <w:name w:val="WW8Num2z2"/>
    <w:uiPriority w:val="99"/>
    <w:rsid w:val="00D706A9"/>
  </w:style>
  <w:style w:type="character" w:customStyle="1" w:styleId="WW8Num2z3">
    <w:name w:val="WW8Num2z3"/>
    <w:uiPriority w:val="99"/>
    <w:rsid w:val="00D706A9"/>
  </w:style>
  <w:style w:type="character" w:customStyle="1" w:styleId="WW8Num2z4">
    <w:name w:val="WW8Num2z4"/>
    <w:uiPriority w:val="99"/>
    <w:rsid w:val="00D706A9"/>
  </w:style>
  <w:style w:type="character" w:customStyle="1" w:styleId="WW8Num2z5">
    <w:name w:val="WW8Num2z5"/>
    <w:uiPriority w:val="99"/>
    <w:rsid w:val="00D706A9"/>
  </w:style>
  <w:style w:type="character" w:customStyle="1" w:styleId="WW8Num2z6">
    <w:name w:val="WW8Num2z6"/>
    <w:uiPriority w:val="99"/>
    <w:rsid w:val="00D706A9"/>
  </w:style>
  <w:style w:type="character" w:customStyle="1" w:styleId="WW8Num2z7">
    <w:name w:val="WW8Num2z7"/>
    <w:uiPriority w:val="99"/>
    <w:rsid w:val="00D706A9"/>
  </w:style>
  <w:style w:type="character" w:customStyle="1" w:styleId="WW8Num2z8">
    <w:name w:val="WW8Num2z8"/>
    <w:uiPriority w:val="99"/>
    <w:rsid w:val="00D706A9"/>
  </w:style>
  <w:style w:type="character" w:customStyle="1" w:styleId="WW8Num3z1">
    <w:name w:val="WW8Num3z1"/>
    <w:uiPriority w:val="99"/>
    <w:rsid w:val="00D706A9"/>
  </w:style>
  <w:style w:type="character" w:customStyle="1" w:styleId="WW8Num3z2">
    <w:name w:val="WW8Num3z2"/>
    <w:uiPriority w:val="99"/>
    <w:rsid w:val="00D706A9"/>
  </w:style>
  <w:style w:type="character" w:customStyle="1" w:styleId="WW8Num3z3">
    <w:name w:val="WW8Num3z3"/>
    <w:uiPriority w:val="99"/>
    <w:rsid w:val="00D706A9"/>
  </w:style>
  <w:style w:type="character" w:customStyle="1" w:styleId="WW8Num3z4">
    <w:name w:val="WW8Num3z4"/>
    <w:uiPriority w:val="99"/>
    <w:rsid w:val="00D706A9"/>
  </w:style>
  <w:style w:type="character" w:customStyle="1" w:styleId="WW8Num3z5">
    <w:name w:val="WW8Num3z5"/>
    <w:uiPriority w:val="99"/>
    <w:rsid w:val="00D706A9"/>
  </w:style>
  <w:style w:type="character" w:customStyle="1" w:styleId="WW8Num3z6">
    <w:name w:val="WW8Num3z6"/>
    <w:uiPriority w:val="99"/>
    <w:rsid w:val="00D706A9"/>
  </w:style>
  <w:style w:type="character" w:customStyle="1" w:styleId="WW8Num3z7">
    <w:name w:val="WW8Num3z7"/>
    <w:uiPriority w:val="99"/>
    <w:rsid w:val="00D706A9"/>
  </w:style>
  <w:style w:type="character" w:customStyle="1" w:styleId="WW8Num3z8">
    <w:name w:val="WW8Num3z8"/>
    <w:uiPriority w:val="99"/>
    <w:rsid w:val="00D706A9"/>
  </w:style>
  <w:style w:type="character" w:customStyle="1" w:styleId="WW8Num6z1">
    <w:name w:val="WW8Num6z1"/>
    <w:uiPriority w:val="99"/>
    <w:rsid w:val="00D706A9"/>
  </w:style>
  <w:style w:type="character" w:customStyle="1" w:styleId="WW8Num6z2">
    <w:name w:val="WW8Num6z2"/>
    <w:uiPriority w:val="99"/>
    <w:rsid w:val="00D706A9"/>
  </w:style>
  <w:style w:type="character" w:customStyle="1" w:styleId="WW8Num6z3">
    <w:name w:val="WW8Num6z3"/>
    <w:uiPriority w:val="99"/>
    <w:rsid w:val="00D706A9"/>
  </w:style>
  <w:style w:type="character" w:customStyle="1" w:styleId="WW8Num6z4">
    <w:name w:val="WW8Num6z4"/>
    <w:uiPriority w:val="99"/>
    <w:rsid w:val="00D706A9"/>
  </w:style>
  <w:style w:type="character" w:customStyle="1" w:styleId="WW8Num6z5">
    <w:name w:val="WW8Num6z5"/>
    <w:uiPriority w:val="99"/>
    <w:rsid w:val="00D706A9"/>
  </w:style>
  <w:style w:type="character" w:customStyle="1" w:styleId="WW8Num6z6">
    <w:name w:val="WW8Num6z6"/>
    <w:uiPriority w:val="99"/>
    <w:rsid w:val="00D706A9"/>
  </w:style>
  <w:style w:type="character" w:customStyle="1" w:styleId="WW8Num6z7">
    <w:name w:val="WW8Num6z7"/>
    <w:uiPriority w:val="99"/>
    <w:rsid w:val="00D706A9"/>
  </w:style>
  <w:style w:type="character" w:customStyle="1" w:styleId="WW8Num6z8">
    <w:name w:val="WW8Num6z8"/>
    <w:uiPriority w:val="99"/>
    <w:rsid w:val="00D706A9"/>
  </w:style>
  <w:style w:type="character" w:customStyle="1" w:styleId="WW8Num8z1">
    <w:name w:val="WW8Num8z1"/>
    <w:uiPriority w:val="99"/>
    <w:rsid w:val="00D706A9"/>
  </w:style>
  <w:style w:type="character" w:customStyle="1" w:styleId="WW8Num8z2">
    <w:name w:val="WW8Num8z2"/>
    <w:uiPriority w:val="99"/>
    <w:rsid w:val="00D706A9"/>
  </w:style>
  <w:style w:type="character" w:customStyle="1" w:styleId="WW8Num8z3">
    <w:name w:val="WW8Num8z3"/>
    <w:uiPriority w:val="99"/>
    <w:rsid w:val="00D706A9"/>
  </w:style>
  <w:style w:type="character" w:customStyle="1" w:styleId="WW8Num8z4">
    <w:name w:val="WW8Num8z4"/>
    <w:uiPriority w:val="99"/>
    <w:rsid w:val="00D706A9"/>
  </w:style>
  <w:style w:type="character" w:customStyle="1" w:styleId="WW8Num8z5">
    <w:name w:val="WW8Num8z5"/>
    <w:uiPriority w:val="99"/>
    <w:rsid w:val="00D706A9"/>
  </w:style>
  <w:style w:type="character" w:customStyle="1" w:styleId="WW8Num8z6">
    <w:name w:val="WW8Num8z6"/>
    <w:uiPriority w:val="99"/>
    <w:rsid w:val="00D706A9"/>
  </w:style>
  <w:style w:type="character" w:customStyle="1" w:styleId="WW8Num8z7">
    <w:name w:val="WW8Num8z7"/>
    <w:uiPriority w:val="99"/>
    <w:rsid w:val="00D706A9"/>
  </w:style>
  <w:style w:type="character" w:customStyle="1" w:styleId="WW8Num8z8">
    <w:name w:val="WW8Num8z8"/>
    <w:uiPriority w:val="99"/>
    <w:rsid w:val="00D706A9"/>
  </w:style>
  <w:style w:type="character" w:customStyle="1" w:styleId="WW8Num10z1">
    <w:name w:val="WW8Num10z1"/>
    <w:uiPriority w:val="99"/>
    <w:rsid w:val="00D706A9"/>
  </w:style>
  <w:style w:type="character" w:customStyle="1" w:styleId="WW8Num10z2">
    <w:name w:val="WW8Num10z2"/>
    <w:uiPriority w:val="99"/>
    <w:rsid w:val="00D706A9"/>
  </w:style>
  <w:style w:type="character" w:customStyle="1" w:styleId="WW8Num10z3">
    <w:name w:val="WW8Num10z3"/>
    <w:uiPriority w:val="99"/>
    <w:rsid w:val="00D706A9"/>
  </w:style>
  <w:style w:type="character" w:customStyle="1" w:styleId="WW8Num10z4">
    <w:name w:val="WW8Num10z4"/>
    <w:uiPriority w:val="99"/>
    <w:rsid w:val="00D706A9"/>
  </w:style>
  <w:style w:type="character" w:customStyle="1" w:styleId="WW8Num10z5">
    <w:name w:val="WW8Num10z5"/>
    <w:uiPriority w:val="99"/>
    <w:rsid w:val="00D706A9"/>
  </w:style>
  <w:style w:type="character" w:customStyle="1" w:styleId="WW8Num10z6">
    <w:name w:val="WW8Num10z6"/>
    <w:uiPriority w:val="99"/>
    <w:rsid w:val="00D706A9"/>
  </w:style>
  <w:style w:type="character" w:customStyle="1" w:styleId="WW8Num10z7">
    <w:name w:val="WW8Num10z7"/>
    <w:uiPriority w:val="99"/>
    <w:rsid w:val="00D706A9"/>
  </w:style>
  <w:style w:type="character" w:customStyle="1" w:styleId="WW8Num10z8">
    <w:name w:val="WW8Num10z8"/>
    <w:uiPriority w:val="99"/>
    <w:rsid w:val="00D706A9"/>
  </w:style>
  <w:style w:type="character" w:customStyle="1" w:styleId="WW8Num12z1">
    <w:name w:val="WW8Num12z1"/>
    <w:uiPriority w:val="99"/>
    <w:rsid w:val="00D706A9"/>
  </w:style>
  <w:style w:type="character" w:customStyle="1" w:styleId="WW8Num12z2">
    <w:name w:val="WW8Num12z2"/>
    <w:uiPriority w:val="99"/>
    <w:rsid w:val="00D706A9"/>
  </w:style>
  <w:style w:type="character" w:customStyle="1" w:styleId="WW8Num12z3">
    <w:name w:val="WW8Num12z3"/>
    <w:uiPriority w:val="99"/>
    <w:rsid w:val="00D706A9"/>
  </w:style>
  <w:style w:type="character" w:customStyle="1" w:styleId="WW8Num12z4">
    <w:name w:val="WW8Num12z4"/>
    <w:uiPriority w:val="99"/>
    <w:rsid w:val="00D706A9"/>
  </w:style>
  <w:style w:type="character" w:customStyle="1" w:styleId="WW8Num12z5">
    <w:name w:val="WW8Num12z5"/>
    <w:uiPriority w:val="99"/>
    <w:rsid w:val="00D706A9"/>
  </w:style>
  <w:style w:type="character" w:customStyle="1" w:styleId="WW8Num12z6">
    <w:name w:val="WW8Num12z6"/>
    <w:uiPriority w:val="99"/>
    <w:rsid w:val="00D706A9"/>
  </w:style>
  <w:style w:type="character" w:customStyle="1" w:styleId="WW8Num12z7">
    <w:name w:val="WW8Num12z7"/>
    <w:uiPriority w:val="99"/>
    <w:rsid w:val="00D706A9"/>
  </w:style>
  <w:style w:type="character" w:customStyle="1" w:styleId="WW8Num12z8">
    <w:name w:val="WW8Num12z8"/>
    <w:uiPriority w:val="99"/>
    <w:rsid w:val="00D706A9"/>
  </w:style>
  <w:style w:type="character" w:customStyle="1" w:styleId="WW8Num13z1">
    <w:name w:val="WW8Num13z1"/>
    <w:uiPriority w:val="99"/>
    <w:rsid w:val="00D706A9"/>
  </w:style>
  <w:style w:type="character" w:customStyle="1" w:styleId="WW8Num13z2">
    <w:name w:val="WW8Num13z2"/>
    <w:uiPriority w:val="99"/>
    <w:rsid w:val="00D706A9"/>
  </w:style>
  <w:style w:type="character" w:customStyle="1" w:styleId="WW8Num13z3">
    <w:name w:val="WW8Num13z3"/>
    <w:uiPriority w:val="99"/>
    <w:rsid w:val="00D706A9"/>
  </w:style>
  <w:style w:type="character" w:customStyle="1" w:styleId="WW8Num13z4">
    <w:name w:val="WW8Num13z4"/>
    <w:uiPriority w:val="99"/>
    <w:rsid w:val="00D706A9"/>
  </w:style>
  <w:style w:type="character" w:customStyle="1" w:styleId="WW8Num13z5">
    <w:name w:val="WW8Num13z5"/>
    <w:uiPriority w:val="99"/>
    <w:rsid w:val="00D706A9"/>
  </w:style>
  <w:style w:type="character" w:customStyle="1" w:styleId="WW8Num13z6">
    <w:name w:val="WW8Num13z6"/>
    <w:uiPriority w:val="99"/>
    <w:rsid w:val="00D706A9"/>
  </w:style>
  <w:style w:type="character" w:customStyle="1" w:styleId="WW8Num13z7">
    <w:name w:val="WW8Num13z7"/>
    <w:uiPriority w:val="99"/>
    <w:rsid w:val="00D706A9"/>
  </w:style>
  <w:style w:type="character" w:customStyle="1" w:styleId="WW8Num13z8">
    <w:name w:val="WW8Num13z8"/>
    <w:uiPriority w:val="99"/>
    <w:rsid w:val="00D706A9"/>
  </w:style>
  <w:style w:type="character" w:customStyle="1" w:styleId="WW8Num14z1">
    <w:name w:val="WW8Num14z1"/>
    <w:uiPriority w:val="99"/>
    <w:rsid w:val="00D706A9"/>
  </w:style>
  <w:style w:type="character" w:customStyle="1" w:styleId="WW8Num14z2">
    <w:name w:val="WW8Num14z2"/>
    <w:uiPriority w:val="99"/>
    <w:rsid w:val="00D706A9"/>
  </w:style>
  <w:style w:type="character" w:customStyle="1" w:styleId="WW8Num14z3">
    <w:name w:val="WW8Num14z3"/>
    <w:uiPriority w:val="99"/>
    <w:rsid w:val="00D706A9"/>
  </w:style>
  <w:style w:type="character" w:customStyle="1" w:styleId="WW8Num14z4">
    <w:name w:val="WW8Num14z4"/>
    <w:uiPriority w:val="99"/>
    <w:rsid w:val="00D706A9"/>
  </w:style>
  <w:style w:type="character" w:customStyle="1" w:styleId="WW8Num14z5">
    <w:name w:val="WW8Num14z5"/>
    <w:uiPriority w:val="99"/>
    <w:rsid w:val="00D706A9"/>
  </w:style>
  <w:style w:type="character" w:customStyle="1" w:styleId="WW8Num14z6">
    <w:name w:val="WW8Num14z6"/>
    <w:uiPriority w:val="99"/>
    <w:rsid w:val="00D706A9"/>
  </w:style>
  <w:style w:type="character" w:customStyle="1" w:styleId="WW8Num14z7">
    <w:name w:val="WW8Num14z7"/>
    <w:uiPriority w:val="99"/>
    <w:rsid w:val="00D706A9"/>
  </w:style>
  <w:style w:type="character" w:customStyle="1" w:styleId="WW8Num14z8">
    <w:name w:val="WW8Num14z8"/>
    <w:uiPriority w:val="99"/>
    <w:rsid w:val="00D706A9"/>
  </w:style>
  <w:style w:type="character" w:customStyle="1" w:styleId="WW8Num16z1">
    <w:name w:val="WW8Num16z1"/>
    <w:uiPriority w:val="99"/>
    <w:rsid w:val="00D706A9"/>
  </w:style>
  <w:style w:type="character" w:customStyle="1" w:styleId="WW8Num16z2">
    <w:name w:val="WW8Num16z2"/>
    <w:uiPriority w:val="99"/>
    <w:rsid w:val="00D706A9"/>
  </w:style>
  <w:style w:type="character" w:customStyle="1" w:styleId="WW8Num16z3">
    <w:name w:val="WW8Num16z3"/>
    <w:uiPriority w:val="99"/>
    <w:rsid w:val="00D706A9"/>
  </w:style>
  <w:style w:type="character" w:customStyle="1" w:styleId="WW8Num16z4">
    <w:name w:val="WW8Num16z4"/>
    <w:uiPriority w:val="99"/>
    <w:rsid w:val="00D706A9"/>
  </w:style>
  <w:style w:type="character" w:customStyle="1" w:styleId="WW8Num16z5">
    <w:name w:val="WW8Num16z5"/>
    <w:uiPriority w:val="99"/>
    <w:rsid w:val="00D706A9"/>
  </w:style>
  <w:style w:type="character" w:customStyle="1" w:styleId="WW8Num16z6">
    <w:name w:val="WW8Num16z6"/>
    <w:uiPriority w:val="99"/>
    <w:rsid w:val="00D706A9"/>
  </w:style>
  <w:style w:type="character" w:customStyle="1" w:styleId="WW8Num16z7">
    <w:name w:val="WW8Num16z7"/>
    <w:uiPriority w:val="99"/>
    <w:rsid w:val="00D706A9"/>
  </w:style>
  <w:style w:type="character" w:customStyle="1" w:styleId="WW8Num16z8">
    <w:name w:val="WW8Num16z8"/>
    <w:uiPriority w:val="99"/>
    <w:rsid w:val="00D706A9"/>
  </w:style>
  <w:style w:type="character" w:customStyle="1" w:styleId="WW8Num18z1">
    <w:name w:val="WW8Num18z1"/>
    <w:uiPriority w:val="99"/>
    <w:rsid w:val="00D706A9"/>
  </w:style>
  <w:style w:type="character" w:customStyle="1" w:styleId="WW8Num18z2">
    <w:name w:val="WW8Num18z2"/>
    <w:uiPriority w:val="99"/>
    <w:rsid w:val="00D706A9"/>
  </w:style>
  <w:style w:type="character" w:customStyle="1" w:styleId="WW8Num18z3">
    <w:name w:val="WW8Num18z3"/>
    <w:uiPriority w:val="99"/>
    <w:rsid w:val="00D706A9"/>
  </w:style>
  <w:style w:type="character" w:customStyle="1" w:styleId="WW8Num18z4">
    <w:name w:val="WW8Num18z4"/>
    <w:uiPriority w:val="99"/>
    <w:rsid w:val="00D706A9"/>
  </w:style>
  <w:style w:type="character" w:customStyle="1" w:styleId="WW8Num18z5">
    <w:name w:val="WW8Num18z5"/>
    <w:uiPriority w:val="99"/>
    <w:rsid w:val="00D706A9"/>
  </w:style>
  <w:style w:type="character" w:customStyle="1" w:styleId="WW8Num18z6">
    <w:name w:val="WW8Num18z6"/>
    <w:uiPriority w:val="99"/>
    <w:rsid w:val="00D706A9"/>
  </w:style>
  <w:style w:type="character" w:customStyle="1" w:styleId="WW8Num18z7">
    <w:name w:val="WW8Num18z7"/>
    <w:uiPriority w:val="99"/>
    <w:rsid w:val="00D706A9"/>
  </w:style>
  <w:style w:type="character" w:customStyle="1" w:styleId="WW8Num18z8">
    <w:name w:val="WW8Num18z8"/>
    <w:uiPriority w:val="99"/>
    <w:rsid w:val="00D706A9"/>
  </w:style>
  <w:style w:type="character" w:customStyle="1" w:styleId="WW8Num19z1">
    <w:name w:val="WW8Num19z1"/>
    <w:uiPriority w:val="99"/>
    <w:rsid w:val="00D706A9"/>
  </w:style>
  <w:style w:type="character" w:customStyle="1" w:styleId="WW8Num19z2">
    <w:name w:val="WW8Num19z2"/>
    <w:uiPriority w:val="99"/>
    <w:rsid w:val="00D706A9"/>
  </w:style>
  <w:style w:type="character" w:customStyle="1" w:styleId="WW8Num19z3">
    <w:name w:val="WW8Num19z3"/>
    <w:uiPriority w:val="99"/>
    <w:rsid w:val="00D706A9"/>
  </w:style>
  <w:style w:type="character" w:customStyle="1" w:styleId="WW8Num19z4">
    <w:name w:val="WW8Num19z4"/>
    <w:uiPriority w:val="99"/>
    <w:rsid w:val="00D706A9"/>
  </w:style>
  <w:style w:type="character" w:customStyle="1" w:styleId="WW8Num19z5">
    <w:name w:val="WW8Num19z5"/>
    <w:uiPriority w:val="99"/>
    <w:rsid w:val="00D706A9"/>
  </w:style>
  <w:style w:type="character" w:customStyle="1" w:styleId="WW8Num19z6">
    <w:name w:val="WW8Num19z6"/>
    <w:uiPriority w:val="99"/>
    <w:rsid w:val="00D706A9"/>
  </w:style>
  <w:style w:type="character" w:customStyle="1" w:styleId="WW8Num19z7">
    <w:name w:val="WW8Num19z7"/>
    <w:uiPriority w:val="99"/>
    <w:rsid w:val="00D706A9"/>
  </w:style>
  <w:style w:type="character" w:customStyle="1" w:styleId="WW8Num19z8">
    <w:name w:val="WW8Num19z8"/>
    <w:uiPriority w:val="99"/>
    <w:rsid w:val="00D706A9"/>
  </w:style>
  <w:style w:type="character" w:customStyle="1" w:styleId="WW8Num20z1">
    <w:name w:val="WW8Num20z1"/>
    <w:uiPriority w:val="99"/>
    <w:rsid w:val="00D706A9"/>
  </w:style>
  <w:style w:type="character" w:customStyle="1" w:styleId="WW8Num20z2">
    <w:name w:val="WW8Num20z2"/>
    <w:uiPriority w:val="99"/>
    <w:rsid w:val="00D706A9"/>
  </w:style>
  <w:style w:type="character" w:customStyle="1" w:styleId="WW8Num20z3">
    <w:name w:val="WW8Num20z3"/>
    <w:uiPriority w:val="99"/>
    <w:rsid w:val="00D706A9"/>
  </w:style>
  <w:style w:type="character" w:customStyle="1" w:styleId="WW8Num20z4">
    <w:name w:val="WW8Num20z4"/>
    <w:uiPriority w:val="99"/>
    <w:rsid w:val="00D706A9"/>
  </w:style>
  <w:style w:type="character" w:customStyle="1" w:styleId="WW8Num20z5">
    <w:name w:val="WW8Num20z5"/>
    <w:uiPriority w:val="99"/>
    <w:rsid w:val="00D706A9"/>
  </w:style>
  <w:style w:type="character" w:customStyle="1" w:styleId="WW8Num20z6">
    <w:name w:val="WW8Num20z6"/>
    <w:uiPriority w:val="99"/>
    <w:rsid w:val="00D706A9"/>
  </w:style>
  <w:style w:type="character" w:customStyle="1" w:styleId="WW8Num20z7">
    <w:name w:val="WW8Num20z7"/>
    <w:uiPriority w:val="99"/>
    <w:rsid w:val="00D706A9"/>
  </w:style>
  <w:style w:type="character" w:customStyle="1" w:styleId="WW8Num20z8">
    <w:name w:val="WW8Num20z8"/>
    <w:uiPriority w:val="99"/>
    <w:rsid w:val="00D706A9"/>
  </w:style>
  <w:style w:type="character" w:customStyle="1" w:styleId="WW8Num21z1">
    <w:name w:val="WW8Num21z1"/>
    <w:uiPriority w:val="99"/>
    <w:rsid w:val="00D706A9"/>
  </w:style>
  <w:style w:type="character" w:customStyle="1" w:styleId="WW8Num21z2">
    <w:name w:val="WW8Num21z2"/>
    <w:uiPriority w:val="99"/>
    <w:rsid w:val="00D706A9"/>
  </w:style>
  <w:style w:type="character" w:customStyle="1" w:styleId="WW8Num21z3">
    <w:name w:val="WW8Num21z3"/>
    <w:uiPriority w:val="99"/>
    <w:rsid w:val="00D706A9"/>
  </w:style>
  <w:style w:type="character" w:customStyle="1" w:styleId="WW8Num21z4">
    <w:name w:val="WW8Num21z4"/>
    <w:uiPriority w:val="99"/>
    <w:rsid w:val="00D706A9"/>
  </w:style>
  <w:style w:type="character" w:customStyle="1" w:styleId="WW8Num21z5">
    <w:name w:val="WW8Num21z5"/>
    <w:uiPriority w:val="99"/>
    <w:rsid w:val="00D706A9"/>
  </w:style>
  <w:style w:type="character" w:customStyle="1" w:styleId="WW8Num21z6">
    <w:name w:val="WW8Num21z6"/>
    <w:uiPriority w:val="99"/>
    <w:rsid w:val="00D706A9"/>
  </w:style>
  <w:style w:type="character" w:customStyle="1" w:styleId="WW8Num21z7">
    <w:name w:val="WW8Num21z7"/>
    <w:uiPriority w:val="99"/>
    <w:rsid w:val="00D706A9"/>
  </w:style>
  <w:style w:type="character" w:customStyle="1" w:styleId="WW8Num21z8">
    <w:name w:val="WW8Num21z8"/>
    <w:uiPriority w:val="99"/>
    <w:rsid w:val="00D706A9"/>
  </w:style>
  <w:style w:type="character" w:customStyle="1" w:styleId="WW8Num22z1">
    <w:name w:val="WW8Num22z1"/>
    <w:uiPriority w:val="99"/>
    <w:rsid w:val="00D706A9"/>
    <w:rPr>
      <w:rFonts w:ascii="Courier New" w:hAnsi="Courier New"/>
    </w:rPr>
  </w:style>
  <w:style w:type="character" w:customStyle="1" w:styleId="WW8Num22z2">
    <w:name w:val="WW8Num22z2"/>
    <w:uiPriority w:val="99"/>
    <w:rsid w:val="00D706A9"/>
    <w:rPr>
      <w:rFonts w:ascii="Wingdings" w:hAnsi="Wingdings"/>
    </w:rPr>
  </w:style>
  <w:style w:type="character" w:customStyle="1" w:styleId="WW8Num22z3">
    <w:name w:val="WW8Num22z3"/>
    <w:uiPriority w:val="99"/>
    <w:rsid w:val="00D706A9"/>
    <w:rPr>
      <w:rFonts w:ascii="Symbol" w:hAnsi="Symbol"/>
    </w:rPr>
  </w:style>
  <w:style w:type="character" w:customStyle="1" w:styleId="WW8Num24z1">
    <w:name w:val="WW8Num24z1"/>
    <w:uiPriority w:val="99"/>
    <w:rsid w:val="00D706A9"/>
  </w:style>
  <w:style w:type="character" w:customStyle="1" w:styleId="WW8Num24z2">
    <w:name w:val="WW8Num24z2"/>
    <w:uiPriority w:val="99"/>
    <w:rsid w:val="00D706A9"/>
  </w:style>
  <w:style w:type="character" w:customStyle="1" w:styleId="WW8Num24z3">
    <w:name w:val="WW8Num24z3"/>
    <w:uiPriority w:val="99"/>
    <w:rsid w:val="00D706A9"/>
  </w:style>
  <w:style w:type="character" w:customStyle="1" w:styleId="WW8Num24z4">
    <w:name w:val="WW8Num24z4"/>
    <w:uiPriority w:val="99"/>
    <w:rsid w:val="00D706A9"/>
  </w:style>
  <w:style w:type="character" w:customStyle="1" w:styleId="WW8Num24z5">
    <w:name w:val="WW8Num24z5"/>
    <w:uiPriority w:val="99"/>
    <w:rsid w:val="00D706A9"/>
  </w:style>
  <w:style w:type="character" w:customStyle="1" w:styleId="WW8Num24z6">
    <w:name w:val="WW8Num24z6"/>
    <w:uiPriority w:val="99"/>
    <w:rsid w:val="00D706A9"/>
  </w:style>
  <w:style w:type="character" w:customStyle="1" w:styleId="WW8Num24z7">
    <w:name w:val="WW8Num24z7"/>
    <w:uiPriority w:val="99"/>
    <w:rsid w:val="00D706A9"/>
  </w:style>
  <w:style w:type="character" w:customStyle="1" w:styleId="WW8Num24z8">
    <w:name w:val="WW8Num24z8"/>
    <w:uiPriority w:val="99"/>
    <w:rsid w:val="00D706A9"/>
  </w:style>
  <w:style w:type="character" w:customStyle="1" w:styleId="WW8Num27z1">
    <w:name w:val="WW8Num27z1"/>
    <w:uiPriority w:val="99"/>
    <w:rsid w:val="00D706A9"/>
  </w:style>
  <w:style w:type="character" w:customStyle="1" w:styleId="WW8Num27z2">
    <w:name w:val="WW8Num27z2"/>
    <w:uiPriority w:val="99"/>
    <w:rsid w:val="00D706A9"/>
  </w:style>
  <w:style w:type="character" w:customStyle="1" w:styleId="WW8Num27z3">
    <w:name w:val="WW8Num27z3"/>
    <w:uiPriority w:val="99"/>
    <w:rsid w:val="00D706A9"/>
  </w:style>
  <w:style w:type="character" w:customStyle="1" w:styleId="WW8Num27z4">
    <w:name w:val="WW8Num27z4"/>
    <w:uiPriority w:val="99"/>
    <w:rsid w:val="00D706A9"/>
  </w:style>
  <w:style w:type="character" w:customStyle="1" w:styleId="WW8Num27z5">
    <w:name w:val="WW8Num27z5"/>
    <w:uiPriority w:val="99"/>
    <w:rsid w:val="00D706A9"/>
  </w:style>
  <w:style w:type="character" w:customStyle="1" w:styleId="WW8Num27z6">
    <w:name w:val="WW8Num27z6"/>
    <w:uiPriority w:val="99"/>
    <w:rsid w:val="00D706A9"/>
  </w:style>
  <w:style w:type="character" w:customStyle="1" w:styleId="WW8Num27z7">
    <w:name w:val="WW8Num27z7"/>
    <w:uiPriority w:val="99"/>
    <w:rsid w:val="00D706A9"/>
  </w:style>
  <w:style w:type="character" w:customStyle="1" w:styleId="WW8Num27z8">
    <w:name w:val="WW8Num27z8"/>
    <w:uiPriority w:val="99"/>
    <w:rsid w:val="00D706A9"/>
  </w:style>
  <w:style w:type="character" w:customStyle="1" w:styleId="12">
    <w:name w:val="Основной шрифт абзаца1"/>
    <w:uiPriority w:val="99"/>
    <w:rsid w:val="00D706A9"/>
  </w:style>
  <w:style w:type="character" w:customStyle="1" w:styleId="af">
    <w:name w:val="Верхний колонтитул Знак"/>
    <w:uiPriority w:val="99"/>
    <w:rsid w:val="00D706A9"/>
    <w:rPr>
      <w:rFonts w:ascii="Times New Roman" w:hAnsi="Times New Roman"/>
      <w:sz w:val="24"/>
    </w:rPr>
  </w:style>
  <w:style w:type="character" w:styleId="af0">
    <w:name w:val="page number"/>
    <w:basedOn w:val="12"/>
    <w:uiPriority w:val="99"/>
    <w:rsid w:val="00D706A9"/>
    <w:rPr>
      <w:rFonts w:cs="Times New Roman"/>
    </w:rPr>
  </w:style>
  <w:style w:type="character" w:customStyle="1" w:styleId="af1">
    <w:name w:val="Нижний колонтитул Знак"/>
    <w:uiPriority w:val="99"/>
    <w:rsid w:val="00D706A9"/>
    <w:rPr>
      <w:rFonts w:ascii="Times New Roman" w:hAnsi="Times New Roman"/>
      <w:sz w:val="24"/>
    </w:rPr>
  </w:style>
  <w:style w:type="character" w:customStyle="1" w:styleId="30">
    <w:name w:val="Стиль3 Знак"/>
    <w:uiPriority w:val="99"/>
    <w:rsid w:val="00D706A9"/>
    <w:rPr>
      <w:rFonts w:ascii="Arial" w:hAnsi="Arial"/>
      <w:sz w:val="24"/>
    </w:rPr>
  </w:style>
  <w:style w:type="character" w:customStyle="1" w:styleId="22">
    <w:name w:val="Основной текст с отступом 2 Знак"/>
    <w:uiPriority w:val="99"/>
    <w:rsid w:val="00D706A9"/>
    <w:rPr>
      <w:rFonts w:ascii="Times New Roman" w:hAnsi="Times New Roman"/>
      <w:sz w:val="24"/>
    </w:rPr>
  </w:style>
  <w:style w:type="character" w:styleId="af2">
    <w:name w:val="FollowedHyperlink"/>
    <w:basedOn w:val="a0"/>
    <w:uiPriority w:val="99"/>
    <w:rsid w:val="00D706A9"/>
    <w:rPr>
      <w:rFonts w:cs="Times New Roman"/>
      <w:color w:val="800080"/>
      <w:u w:val="single"/>
    </w:rPr>
  </w:style>
  <w:style w:type="character" w:customStyle="1" w:styleId="af3">
    <w:name w:val="Схема документа Знак"/>
    <w:uiPriority w:val="99"/>
    <w:rsid w:val="00D706A9"/>
    <w:rPr>
      <w:rFonts w:ascii="Tahoma" w:hAnsi="Tahoma"/>
      <w:sz w:val="16"/>
    </w:rPr>
  </w:style>
  <w:style w:type="character" w:customStyle="1" w:styleId="af4">
    <w:name w:val="Подзаголовок Знак"/>
    <w:uiPriority w:val="99"/>
    <w:rsid w:val="00D706A9"/>
    <w:rPr>
      <w:rFonts w:ascii="Cambria" w:hAnsi="Cambria"/>
      <w:i/>
      <w:color w:val="4F81BD"/>
      <w:spacing w:val="15"/>
      <w:sz w:val="24"/>
    </w:rPr>
  </w:style>
  <w:style w:type="character" w:customStyle="1" w:styleId="af5">
    <w:name w:val="Символ сноски"/>
    <w:uiPriority w:val="99"/>
    <w:rsid w:val="00D706A9"/>
    <w:rPr>
      <w:vertAlign w:val="superscript"/>
    </w:rPr>
  </w:style>
  <w:style w:type="character" w:customStyle="1" w:styleId="af6">
    <w:name w:val="Гипертекстовая ссылка"/>
    <w:uiPriority w:val="99"/>
    <w:rsid w:val="00D706A9"/>
    <w:rPr>
      <w:b/>
      <w:color w:val="008000"/>
    </w:rPr>
  </w:style>
  <w:style w:type="character" w:customStyle="1" w:styleId="af7">
    <w:name w:val="Цветовое выделение"/>
    <w:uiPriority w:val="99"/>
    <w:rsid w:val="00D706A9"/>
    <w:rPr>
      <w:b/>
      <w:color w:val="000080"/>
    </w:rPr>
  </w:style>
  <w:style w:type="character" w:styleId="af8">
    <w:name w:val="Strong"/>
    <w:basedOn w:val="a0"/>
    <w:uiPriority w:val="99"/>
    <w:qFormat/>
    <w:rsid w:val="00D706A9"/>
    <w:rPr>
      <w:rFonts w:cs="Times New Roman"/>
      <w:b/>
      <w:color w:val="333333"/>
    </w:rPr>
  </w:style>
  <w:style w:type="character" w:customStyle="1" w:styleId="13">
    <w:name w:val="Знак примечания1"/>
    <w:uiPriority w:val="99"/>
    <w:rsid w:val="00D706A9"/>
    <w:rPr>
      <w:sz w:val="16"/>
    </w:rPr>
  </w:style>
  <w:style w:type="character" w:customStyle="1" w:styleId="af9">
    <w:name w:val="Тема примечания Знак"/>
    <w:uiPriority w:val="99"/>
    <w:rsid w:val="00D706A9"/>
    <w:rPr>
      <w:rFonts w:ascii="Times New Roman" w:hAnsi="Times New Roman"/>
      <w:b/>
    </w:rPr>
  </w:style>
  <w:style w:type="character" w:customStyle="1" w:styleId="u">
    <w:name w:val="u"/>
    <w:basedOn w:val="12"/>
    <w:uiPriority w:val="99"/>
    <w:rsid w:val="00D706A9"/>
    <w:rPr>
      <w:rFonts w:cs="Times New Roman"/>
    </w:rPr>
  </w:style>
  <w:style w:type="character" w:customStyle="1" w:styleId="afa">
    <w:name w:val="Часть Знак"/>
    <w:uiPriority w:val="99"/>
    <w:rsid w:val="00D706A9"/>
    <w:rPr>
      <w:rFonts w:eastAsia="Times New Roman"/>
      <w:sz w:val="24"/>
      <w:lang w:val="ru-RU"/>
    </w:rPr>
  </w:style>
  <w:style w:type="character" w:customStyle="1" w:styleId="afb">
    <w:name w:val="Ссылка указателя"/>
    <w:uiPriority w:val="99"/>
    <w:rsid w:val="00D706A9"/>
  </w:style>
  <w:style w:type="paragraph" w:customStyle="1" w:styleId="14">
    <w:name w:val="Заголовок1"/>
    <w:basedOn w:val="a"/>
    <w:next w:val="afc"/>
    <w:uiPriority w:val="99"/>
    <w:rsid w:val="00D706A9"/>
    <w:pPr>
      <w:keepNext/>
      <w:spacing w:before="240" w:after="120"/>
    </w:pPr>
    <w:rPr>
      <w:rFonts w:ascii="Arial" w:eastAsia="Microsoft YaHei" w:hAnsi="Arial" w:cs="Mangal"/>
      <w:sz w:val="28"/>
      <w:szCs w:val="28"/>
    </w:rPr>
  </w:style>
  <w:style w:type="paragraph" w:styleId="afc">
    <w:name w:val="Body Text"/>
    <w:basedOn w:val="a"/>
    <w:link w:val="afd"/>
    <w:uiPriority w:val="99"/>
    <w:rsid w:val="00D706A9"/>
    <w:pPr>
      <w:spacing w:after="120"/>
    </w:pPr>
  </w:style>
  <w:style w:type="character" w:customStyle="1" w:styleId="afd">
    <w:name w:val="Основной текст Знак"/>
    <w:basedOn w:val="a0"/>
    <w:link w:val="afc"/>
    <w:uiPriority w:val="99"/>
    <w:locked/>
    <w:rsid w:val="00D706A9"/>
    <w:rPr>
      <w:rFonts w:ascii="Times New Roman" w:hAnsi="Times New Roman" w:cs="Times New Roman"/>
      <w:sz w:val="24"/>
      <w:szCs w:val="24"/>
      <w:lang w:eastAsia="zh-CN"/>
    </w:rPr>
  </w:style>
  <w:style w:type="paragraph" w:styleId="afe">
    <w:name w:val="List"/>
    <w:basedOn w:val="afc"/>
    <w:uiPriority w:val="99"/>
    <w:rsid w:val="00D706A9"/>
    <w:rPr>
      <w:rFonts w:cs="Mangal"/>
    </w:rPr>
  </w:style>
  <w:style w:type="paragraph" w:styleId="aff">
    <w:name w:val="caption"/>
    <w:basedOn w:val="a"/>
    <w:uiPriority w:val="99"/>
    <w:qFormat/>
    <w:rsid w:val="00D706A9"/>
    <w:pPr>
      <w:suppressLineNumbers/>
      <w:spacing w:before="120" w:after="120"/>
    </w:pPr>
    <w:rPr>
      <w:rFonts w:cs="Mangal"/>
      <w:i/>
      <w:iCs/>
    </w:rPr>
  </w:style>
  <w:style w:type="paragraph" w:customStyle="1" w:styleId="31">
    <w:name w:val="Указатель3"/>
    <w:basedOn w:val="a"/>
    <w:uiPriority w:val="99"/>
    <w:rsid w:val="00D706A9"/>
    <w:pPr>
      <w:suppressLineNumbers/>
    </w:pPr>
    <w:rPr>
      <w:rFonts w:cs="Mangal"/>
    </w:rPr>
  </w:style>
  <w:style w:type="paragraph" w:customStyle="1" w:styleId="23">
    <w:name w:val="Название объекта2"/>
    <w:basedOn w:val="a"/>
    <w:uiPriority w:val="99"/>
    <w:rsid w:val="00D706A9"/>
    <w:pPr>
      <w:suppressLineNumbers/>
      <w:spacing w:before="120" w:after="120"/>
    </w:pPr>
    <w:rPr>
      <w:rFonts w:cs="Mangal"/>
      <w:i/>
      <w:iCs/>
    </w:rPr>
  </w:style>
  <w:style w:type="paragraph" w:customStyle="1" w:styleId="24">
    <w:name w:val="Указатель2"/>
    <w:basedOn w:val="a"/>
    <w:uiPriority w:val="99"/>
    <w:rsid w:val="00D706A9"/>
    <w:pPr>
      <w:suppressLineNumbers/>
    </w:pPr>
    <w:rPr>
      <w:rFonts w:cs="Mangal"/>
    </w:rPr>
  </w:style>
  <w:style w:type="paragraph" w:customStyle="1" w:styleId="15">
    <w:name w:val="Название объекта1"/>
    <w:basedOn w:val="a"/>
    <w:uiPriority w:val="99"/>
    <w:rsid w:val="00D706A9"/>
    <w:pPr>
      <w:suppressLineNumbers/>
      <w:spacing w:before="120" w:after="120"/>
    </w:pPr>
    <w:rPr>
      <w:rFonts w:cs="Mangal"/>
      <w:i/>
      <w:iCs/>
    </w:rPr>
  </w:style>
  <w:style w:type="paragraph" w:customStyle="1" w:styleId="16">
    <w:name w:val="Указатель1"/>
    <w:basedOn w:val="a"/>
    <w:uiPriority w:val="99"/>
    <w:rsid w:val="00D706A9"/>
    <w:pPr>
      <w:suppressLineNumbers/>
    </w:pPr>
    <w:rPr>
      <w:rFonts w:cs="Mangal"/>
    </w:rPr>
  </w:style>
  <w:style w:type="paragraph" w:styleId="aff0">
    <w:name w:val="header"/>
    <w:basedOn w:val="a"/>
    <w:link w:val="17"/>
    <w:uiPriority w:val="99"/>
    <w:rsid w:val="00D706A9"/>
  </w:style>
  <w:style w:type="character" w:customStyle="1" w:styleId="17">
    <w:name w:val="Верхний колонтитул Знак1"/>
    <w:basedOn w:val="a0"/>
    <w:link w:val="aff0"/>
    <w:uiPriority w:val="99"/>
    <w:locked/>
    <w:rsid w:val="00D706A9"/>
    <w:rPr>
      <w:rFonts w:ascii="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basedOn w:val="a0"/>
    <w:link w:val="aff1"/>
    <w:uiPriority w:val="99"/>
    <w:locked/>
    <w:rsid w:val="00D706A9"/>
    <w:rPr>
      <w:rFonts w:ascii="Times New Roman" w:hAnsi="Times New Roman" w:cs="Times New Roman"/>
      <w:sz w:val="24"/>
      <w:szCs w:val="24"/>
      <w:lang w:eastAsia="zh-CN"/>
    </w:rPr>
  </w:style>
  <w:style w:type="paragraph" w:customStyle="1" w:styleId="ConsPlusNormal">
    <w:name w:val="ConsPlusNormal"/>
    <w:link w:val="ConsPlusNormal0"/>
    <w:uiPriority w:val="99"/>
    <w:rsid w:val="00D706A9"/>
    <w:pPr>
      <w:widowControl w:val="0"/>
      <w:tabs>
        <w:tab w:val="num" w:pos="0"/>
      </w:tabs>
      <w:suppressAutoHyphens/>
      <w:autoSpaceDE w:val="0"/>
      <w:ind w:firstLine="720"/>
      <w:outlineLvl w:val="1"/>
    </w:pPr>
    <w:rPr>
      <w:rFonts w:ascii="Arial" w:hAnsi="Arial"/>
      <w:lang w:eastAsia="zh-CN"/>
    </w:rPr>
  </w:style>
  <w:style w:type="paragraph" w:customStyle="1" w:styleId="19">
    <w:name w:val="Стиль1"/>
    <w:basedOn w:val="a"/>
    <w:uiPriority w:val="99"/>
    <w:rsid w:val="00D706A9"/>
    <w:pPr>
      <w:keepNext/>
      <w:keepLines/>
      <w:widowControl w:val="0"/>
      <w:suppressLineNumbers/>
      <w:suppressAutoHyphens/>
      <w:spacing w:after="60"/>
      <w:ind w:left="432" w:hanging="432"/>
    </w:pPr>
    <w:rPr>
      <w:b/>
      <w:sz w:val="28"/>
    </w:rPr>
  </w:style>
  <w:style w:type="paragraph" w:styleId="25">
    <w:name w:val="List Number 2"/>
    <w:basedOn w:val="a"/>
    <w:uiPriority w:val="99"/>
    <w:rsid w:val="00D706A9"/>
    <w:pPr>
      <w:ind w:left="432" w:hanging="432"/>
    </w:pPr>
  </w:style>
  <w:style w:type="paragraph" w:customStyle="1" w:styleId="26">
    <w:name w:val="Стиль2"/>
    <w:basedOn w:val="25"/>
    <w:uiPriority w:val="99"/>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uiPriority w:val="99"/>
    <w:rsid w:val="00D706A9"/>
    <w:pPr>
      <w:spacing w:after="120" w:line="480" w:lineRule="auto"/>
      <w:ind w:left="283"/>
    </w:pPr>
  </w:style>
  <w:style w:type="paragraph" w:customStyle="1" w:styleId="32">
    <w:name w:val="Стиль3"/>
    <w:basedOn w:val="210"/>
    <w:uiPriority w:val="99"/>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uiPriority w:val="99"/>
    <w:rsid w:val="00D706A9"/>
    <w:pPr>
      <w:spacing w:after="60"/>
      <w:jc w:val="both"/>
    </w:pPr>
  </w:style>
  <w:style w:type="paragraph" w:customStyle="1" w:styleId="14063">
    <w:name w:val="Стиль 14 пт полужирный По центру Слева:  063 см"/>
    <w:basedOn w:val="1"/>
    <w:uiPriority w:val="99"/>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uiPriority w:val="99"/>
    <w:rsid w:val="00D706A9"/>
    <w:pPr>
      <w:jc w:val="both"/>
    </w:pPr>
    <w:rPr>
      <w:rFonts w:ascii="Times New Roman" w:hAnsi="Times New Roman" w:cs="Times New Roman"/>
      <w:bCs w:val="0"/>
      <w:i w:val="0"/>
      <w:szCs w:val="20"/>
    </w:rPr>
  </w:style>
  <w:style w:type="paragraph" w:customStyle="1" w:styleId="aff2">
    <w:name w:val="Стиль По ширине"/>
    <w:basedOn w:val="2"/>
    <w:uiPriority w:val="99"/>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uiPriority w:val="99"/>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uiPriority w:val="99"/>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uiPriority w:val="99"/>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uiPriority w:val="99"/>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uiPriority w:val="99"/>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uiPriority w:val="99"/>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uiPriority w:val="99"/>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uiPriority w:val="99"/>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uiPriority w:val="99"/>
    <w:rsid w:val="00D706A9"/>
    <w:pPr>
      <w:keepLines/>
      <w:spacing w:before="480" w:after="0" w:line="276" w:lineRule="auto"/>
    </w:pPr>
    <w:rPr>
      <w:color w:val="365F91"/>
      <w:sz w:val="28"/>
      <w:szCs w:val="28"/>
    </w:rPr>
  </w:style>
  <w:style w:type="paragraph" w:styleId="1b">
    <w:name w:val="toc 1"/>
    <w:basedOn w:val="a"/>
    <w:next w:val="a"/>
    <w:uiPriority w:val="99"/>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uiPriority w:val="99"/>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uiPriority w:val="99"/>
    <w:rsid w:val="00D706A9"/>
    <w:pPr>
      <w:ind w:firstLine="708"/>
    </w:pPr>
    <w:rPr>
      <w:rFonts w:ascii="Times New Roman" w:hAnsi="Times New Roman" w:cs="Times New Roman"/>
      <w:b w:val="0"/>
      <w:bCs w:val="0"/>
      <w:i w:val="0"/>
      <w:iCs w:val="0"/>
    </w:rPr>
  </w:style>
  <w:style w:type="paragraph" w:customStyle="1" w:styleId="6">
    <w:name w:val="Стиль Перед:  6 пт"/>
    <w:basedOn w:val="2"/>
    <w:uiPriority w:val="99"/>
    <w:rsid w:val="00D706A9"/>
    <w:pPr>
      <w:spacing w:before="120"/>
    </w:pPr>
    <w:rPr>
      <w:rFonts w:ascii="Times New Roman" w:hAnsi="Times New Roman" w:cs="Times New Roman"/>
      <w:i w:val="0"/>
      <w:szCs w:val="20"/>
    </w:rPr>
  </w:style>
  <w:style w:type="paragraph" w:styleId="aff3">
    <w:name w:val="Revision"/>
    <w:uiPriority w:val="99"/>
    <w:rsid w:val="00D706A9"/>
    <w:pPr>
      <w:suppressAutoHyphens/>
    </w:pPr>
    <w:rPr>
      <w:rFonts w:ascii="Times New Roman" w:eastAsia="Times New Roman" w:hAnsi="Times New Roman"/>
      <w:sz w:val="24"/>
      <w:szCs w:val="24"/>
      <w:lang w:eastAsia="zh-CN"/>
    </w:rPr>
  </w:style>
  <w:style w:type="paragraph" w:customStyle="1" w:styleId="1c">
    <w:name w:val="Схема документа1"/>
    <w:basedOn w:val="a"/>
    <w:uiPriority w:val="99"/>
    <w:rsid w:val="00D706A9"/>
    <w:rPr>
      <w:rFonts w:ascii="Tahoma" w:hAnsi="Tahoma" w:cs="Tahoma"/>
      <w:sz w:val="16"/>
      <w:szCs w:val="16"/>
    </w:rPr>
  </w:style>
  <w:style w:type="paragraph" w:customStyle="1" w:styleId="4">
    <w:name w:val="Стиль4"/>
    <w:basedOn w:val="1"/>
    <w:uiPriority w:val="99"/>
    <w:rsid w:val="00D706A9"/>
    <w:rPr>
      <w:rFonts w:ascii="Arial Narrow" w:hAnsi="Arial Narrow" w:cs="Arial Narrow"/>
      <w:sz w:val="28"/>
    </w:rPr>
  </w:style>
  <w:style w:type="paragraph" w:customStyle="1" w:styleId="5">
    <w:name w:val="Стиль5"/>
    <w:basedOn w:val="4"/>
    <w:uiPriority w:val="99"/>
    <w:rsid w:val="00D706A9"/>
    <w:rPr>
      <w:szCs w:val="28"/>
    </w:rPr>
  </w:style>
  <w:style w:type="paragraph" w:styleId="aff4">
    <w:name w:val="Subtitle"/>
    <w:basedOn w:val="a"/>
    <w:next w:val="a"/>
    <w:link w:val="1d"/>
    <w:uiPriority w:val="99"/>
    <w:qFormat/>
    <w:rsid w:val="00D706A9"/>
    <w:rPr>
      <w:rFonts w:ascii="Cambria" w:hAnsi="Cambria"/>
      <w:i/>
      <w:iCs/>
      <w:color w:val="4F81BD"/>
      <w:spacing w:val="15"/>
    </w:rPr>
  </w:style>
  <w:style w:type="character" w:customStyle="1" w:styleId="1d">
    <w:name w:val="Подзаголовок Знак1"/>
    <w:basedOn w:val="a0"/>
    <w:link w:val="aff4"/>
    <w:uiPriority w:val="99"/>
    <w:locked/>
    <w:rsid w:val="00D706A9"/>
    <w:rPr>
      <w:rFonts w:ascii="Cambria" w:hAnsi="Cambria" w:cs="Times New Roman"/>
      <w:i/>
      <w:iCs/>
      <w:color w:val="4F81BD"/>
      <w:spacing w:val="15"/>
      <w:sz w:val="24"/>
      <w:szCs w:val="24"/>
      <w:lang w:eastAsia="zh-CN"/>
    </w:rPr>
  </w:style>
  <w:style w:type="paragraph" w:customStyle="1" w:styleId="60">
    <w:name w:val="Стиль6"/>
    <w:basedOn w:val="aff4"/>
    <w:uiPriority w:val="99"/>
    <w:rsid w:val="00D706A9"/>
    <w:rPr>
      <w:rFonts w:ascii="Arial Narrow" w:hAnsi="Arial Narrow" w:cs="Arial Narrow"/>
      <w:color w:val="auto"/>
      <w:sz w:val="28"/>
    </w:rPr>
  </w:style>
  <w:style w:type="paragraph" w:styleId="33">
    <w:name w:val="toc 3"/>
    <w:basedOn w:val="a"/>
    <w:next w:val="a"/>
    <w:uiPriority w:val="99"/>
    <w:rsid w:val="00D706A9"/>
    <w:pPr>
      <w:spacing w:after="100" w:line="276" w:lineRule="auto"/>
      <w:ind w:left="440"/>
    </w:pPr>
    <w:rPr>
      <w:rFonts w:ascii="Calibri" w:hAnsi="Calibri"/>
      <w:sz w:val="22"/>
      <w:szCs w:val="22"/>
    </w:rPr>
  </w:style>
  <w:style w:type="paragraph" w:styleId="40">
    <w:name w:val="toc 4"/>
    <w:basedOn w:val="a"/>
    <w:next w:val="a"/>
    <w:uiPriority w:val="99"/>
    <w:rsid w:val="00D706A9"/>
    <w:pPr>
      <w:spacing w:after="100" w:line="276" w:lineRule="auto"/>
      <w:ind w:left="660"/>
    </w:pPr>
    <w:rPr>
      <w:rFonts w:ascii="Calibri" w:hAnsi="Calibri"/>
      <w:sz w:val="22"/>
      <w:szCs w:val="22"/>
    </w:rPr>
  </w:style>
  <w:style w:type="paragraph" w:styleId="50">
    <w:name w:val="toc 5"/>
    <w:basedOn w:val="a"/>
    <w:next w:val="a"/>
    <w:uiPriority w:val="99"/>
    <w:rsid w:val="00D706A9"/>
    <w:pPr>
      <w:spacing w:after="100" w:line="276" w:lineRule="auto"/>
      <w:ind w:left="880"/>
    </w:pPr>
    <w:rPr>
      <w:rFonts w:ascii="Calibri" w:hAnsi="Calibri"/>
      <w:sz w:val="22"/>
      <w:szCs w:val="22"/>
    </w:rPr>
  </w:style>
  <w:style w:type="paragraph" w:styleId="61">
    <w:name w:val="toc 6"/>
    <w:basedOn w:val="a"/>
    <w:next w:val="a"/>
    <w:uiPriority w:val="99"/>
    <w:rsid w:val="00D706A9"/>
    <w:pPr>
      <w:spacing w:after="100" w:line="276" w:lineRule="auto"/>
      <w:ind w:left="1100"/>
    </w:pPr>
    <w:rPr>
      <w:rFonts w:ascii="Calibri" w:hAnsi="Calibri"/>
      <w:sz w:val="22"/>
      <w:szCs w:val="22"/>
    </w:rPr>
  </w:style>
  <w:style w:type="paragraph" w:styleId="7">
    <w:name w:val="toc 7"/>
    <w:basedOn w:val="a"/>
    <w:next w:val="a"/>
    <w:uiPriority w:val="99"/>
    <w:rsid w:val="00D706A9"/>
    <w:pPr>
      <w:spacing w:after="100" w:line="276" w:lineRule="auto"/>
      <w:ind w:left="1320"/>
    </w:pPr>
    <w:rPr>
      <w:rFonts w:ascii="Calibri" w:hAnsi="Calibri"/>
      <w:sz w:val="22"/>
      <w:szCs w:val="22"/>
    </w:rPr>
  </w:style>
  <w:style w:type="paragraph" w:styleId="8">
    <w:name w:val="toc 8"/>
    <w:basedOn w:val="a"/>
    <w:next w:val="a"/>
    <w:uiPriority w:val="99"/>
    <w:rsid w:val="00D706A9"/>
    <w:pPr>
      <w:spacing w:after="100" w:line="276" w:lineRule="auto"/>
      <w:ind w:left="1540"/>
    </w:pPr>
    <w:rPr>
      <w:rFonts w:ascii="Calibri" w:hAnsi="Calibri"/>
      <w:sz w:val="22"/>
      <w:szCs w:val="22"/>
    </w:rPr>
  </w:style>
  <w:style w:type="paragraph" w:styleId="9">
    <w:name w:val="toc 9"/>
    <w:basedOn w:val="a"/>
    <w:next w:val="a"/>
    <w:uiPriority w:val="99"/>
    <w:rsid w:val="00D706A9"/>
    <w:pPr>
      <w:spacing w:after="100" w:line="276" w:lineRule="auto"/>
      <w:ind w:left="1760"/>
    </w:pPr>
    <w:rPr>
      <w:rFonts w:ascii="Calibri" w:hAnsi="Calibri"/>
      <w:sz w:val="22"/>
      <w:szCs w:val="22"/>
    </w:rPr>
  </w:style>
  <w:style w:type="paragraph" w:customStyle="1" w:styleId="1e">
    <w:name w:val="Текст примечания1"/>
    <w:basedOn w:val="a"/>
    <w:uiPriority w:val="99"/>
    <w:rsid w:val="00D706A9"/>
    <w:rPr>
      <w:sz w:val="20"/>
      <w:szCs w:val="20"/>
    </w:rPr>
  </w:style>
  <w:style w:type="paragraph" w:styleId="aff5">
    <w:name w:val="annotation subject"/>
    <w:basedOn w:val="1e"/>
    <w:next w:val="1e"/>
    <w:link w:val="1f"/>
    <w:uiPriority w:val="99"/>
    <w:rsid w:val="00D706A9"/>
    <w:rPr>
      <w:b/>
      <w:bCs/>
    </w:rPr>
  </w:style>
  <w:style w:type="character" w:customStyle="1" w:styleId="1f">
    <w:name w:val="Тема примечания Знак1"/>
    <w:basedOn w:val="a3"/>
    <w:link w:val="aff5"/>
    <w:uiPriority w:val="99"/>
    <w:locked/>
    <w:rsid w:val="00D706A9"/>
    <w:rPr>
      <w:rFonts w:ascii="Times New Roman" w:hAnsi="Times New Roman" w:cs="Times New Roman"/>
      <w:b/>
      <w:bCs/>
      <w:sz w:val="20"/>
      <w:szCs w:val="20"/>
      <w:lang w:eastAsia="zh-CN"/>
    </w:rPr>
  </w:style>
  <w:style w:type="paragraph" w:styleId="aff6">
    <w:name w:val="Body Text Indent"/>
    <w:basedOn w:val="a"/>
    <w:link w:val="aff7"/>
    <w:uiPriority w:val="99"/>
    <w:rsid w:val="00D706A9"/>
    <w:pPr>
      <w:spacing w:after="120"/>
      <w:ind w:left="283"/>
    </w:pPr>
  </w:style>
  <w:style w:type="character" w:customStyle="1" w:styleId="aff7">
    <w:name w:val="Основной текст с отступом Знак"/>
    <w:basedOn w:val="a0"/>
    <w:link w:val="aff6"/>
    <w:uiPriority w:val="99"/>
    <w:locked/>
    <w:rsid w:val="00D706A9"/>
    <w:rPr>
      <w:rFonts w:ascii="Times New Roman" w:hAnsi="Times New Roman" w:cs="Times New Roman"/>
      <w:sz w:val="24"/>
      <w:szCs w:val="24"/>
      <w:lang w:eastAsia="zh-CN"/>
    </w:rPr>
  </w:style>
  <w:style w:type="paragraph" w:customStyle="1" w:styleId="-6">
    <w:name w:val="пункт-6"/>
    <w:basedOn w:val="a"/>
    <w:uiPriority w:val="99"/>
    <w:rsid w:val="00D706A9"/>
    <w:pPr>
      <w:tabs>
        <w:tab w:val="left" w:pos="3852"/>
      </w:tabs>
      <w:spacing w:line="288" w:lineRule="auto"/>
      <w:ind w:left="3852" w:hanging="1152"/>
      <w:jc w:val="both"/>
    </w:pPr>
    <w:rPr>
      <w:sz w:val="28"/>
      <w:szCs w:val="28"/>
    </w:rPr>
  </w:style>
  <w:style w:type="paragraph" w:customStyle="1" w:styleId="-60">
    <w:name w:val="Пункт-6"/>
    <w:basedOn w:val="a"/>
    <w:uiPriority w:val="99"/>
    <w:rsid w:val="00D706A9"/>
    <w:pPr>
      <w:tabs>
        <w:tab w:val="left" w:pos="2574"/>
      </w:tabs>
      <w:spacing w:line="288" w:lineRule="auto"/>
      <w:ind w:left="873" w:firstLine="567"/>
      <w:jc w:val="both"/>
    </w:pPr>
    <w:rPr>
      <w:sz w:val="28"/>
    </w:rPr>
  </w:style>
  <w:style w:type="paragraph" w:customStyle="1" w:styleId="34">
    <w:name w:val="Пункт_3"/>
    <w:basedOn w:val="a"/>
    <w:uiPriority w:val="99"/>
    <w:rsid w:val="00D706A9"/>
    <w:pPr>
      <w:tabs>
        <w:tab w:val="left" w:pos="1694"/>
      </w:tabs>
      <w:spacing w:line="360" w:lineRule="auto"/>
      <w:ind w:left="1694" w:hanging="1133"/>
      <w:jc w:val="both"/>
    </w:pPr>
    <w:rPr>
      <w:sz w:val="28"/>
      <w:szCs w:val="20"/>
    </w:rPr>
  </w:style>
  <w:style w:type="paragraph" w:styleId="aff8">
    <w:name w:val="No Spacing"/>
    <w:link w:val="aff9"/>
    <w:uiPriority w:val="99"/>
    <w:qFormat/>
    <w:rsid w:val="00D706A9"/>
    <w:pPr>
      <w:suppressAutoHyphens/>
    </w:pPr>
    <w:rPr>
      <w:rFonts w:ascii="Times New Roman" w:hAnsi="Times New Roman"/>
      <w:lang w:eastAsia="zh-CN"/>
    </w:rPr>
  </w:style>
  <w:style w:type="paragraph" w:customStyle="1" w:styleId="s1">
    <w:name w:val="s_1"/>
    <w:basedOn w:val="a"/>
    <w:uiPriority w:val="99"/>
    <w:rsid w:val="00D706A9"/>
    <w:pPr>
      <w:spacing w:before="280" w:after="280"/>
    </w:pPr>
  </w:style>
  <w:style w:type="paragraph" w:customStyle="1" w:styleId="affa">
    <w:name w:val="Пункт"/>
    <w:basedOn w:val="a"/>
    <w:uiPriority w:val="99"/>
    <w:rsid w:val="00D706A9"/>
    <w:pPr>
      <w:tabs>
        <w:tab w:val="left" w:pos="1980"/>
      </w:tabs>
      <w:ind w:left="1404" w:hanging="504"/>
      <w:jc w:val="both"/>
    </w:pPr>
    <w:rPr>
      <w:szCs w:val="28"/>
    </w:rPr>
  </w:style>
  <w:style w:type="paragraph" w:customStyle="1" w:styleId="ConsPlusNonformat">
    <w:name w:val="ConsPlusNonformat"/>
    <w:uiPriority w:val="99"/>
    <w:rsid w:val="00D706A9"/>
    <w:pPr>
      <w:widowControl w:val="0"/>
      <w:suppressAutoHyphens/>
      <w:autoSpaceDE w:val="0"/>
    </w:pPr>
    <w:rPr>
      <w:rFonts w:ascii="Courier New" w:eastAsia="Times New Roman" w:hAnsi="Courier New" w:cs="Courier New"/>
      <w:sz w:val="20"/>
      <w:szCs w:val="20"/>
      <w:lang w:eastAsia="zh-CN"/>
    </w:rPr>
  </w:style>
  <w:style w:type="paragraph" w:customStyle="1" w:styleId="1f0">
    <w:name w:val="Абзац списка1"/>
    <w:basedOn w:val="a"/>
    <w:uiPriority w:val="99"/>
    <w:rsid w:val="00D706A9"/>
    <w:pPr>
      <w:spacing w:after="200" w:line="276" w:lineRule="auto"/>
      <w:ind w:left="720"/>
    </w:pPr>
    <w:rPr>
      <w:rFonts w:ascii="Calibri" w:hAnsi="Calibri" w:cs="Calibri"/>
      <w:sz w:val="22"/>
      <w:szCs w:val="22"/>
    </w:rPr>
  </w:style>
  <w:style w:type="paragraph" w:customStyle="1" w:styleId="-3">
    <w:name w:val="Пункт-3"/>
    <w:basedOn w:val="a"/>
    <w:uiPriority w:val="99"/>
    <w:rsid w:val="00D706A9"/>
    <w:pPr>
      <w:spacing w:line="288" w:lineRule="auto"/>
      <w:jc w:val="both"/>
    </w:pPr>
    <w:rPr>
      <w:rFonts w:eastAsia="Calibri"/>
      <w:sz w:val="28"/>
    </w:rPr>
  </w:style>
  <w:style w:type="paragraph" w:customStyle="1" w:styleId="-4">
    <w:name w:val="Пункт-4"/>
    <w:basedOn w:val="a"/>
    <w:uiPriority w:val="99"/>
    <w:rsid w:val="00D706A9"/>
    <w:pPr>
      <w:spacing w:line="288" w:lineRule="auto"/>
      <w:jc w:val="both"/>
    </w:pPr>
    <w:rPr>
      <w:rFonts w:eastAsia="Calibri"/>
      <w:sz w:val="28"/>
    </w:rPr>
  </w:style>
  <w:style w:type="paragraph" w:customStyle="1" w:styleId="affb">
    <w:name w:val="Содержимое таблицы"/>
    <w:basedOn w:val="a"/>
    <w:uiPriority w:val="99"/>
    <w:rsid w:val="00D706A9"/>
    <w:pPr>
      <w:suppressLineNumbers/>
    </w:pPr>
  </w:style>
  <w:style w:type="paragraph" w:customStyle="1" w:styleId="affc">
    <w:name w:val="Заголовок таблицы"/>
    <w:basedOn w:val="affb"/>
    <w:uiPriority w:val="99"/>
    <w:rsid w:val="00D706A9"/>
    <w:pPr>
      <w:jc w:val="center"/>
    </w:pPr>
    <w:rPr>
      <w:b/>
      <w:bCs/>
    </w:rPr>
  </w:style>
  <w:style w:type="paragraph" w:customStyle="1" w:styleId="100">
    <w:name w:val="Оглавление 10"/>
    <w:basedOn w:val="16"/>
    <w:uiPriority w:val="99"/>
    <w:rsid w:val="00D706A9"/>
    <w:pPr>
      <w:tabs>
        <w:tab w:val="right" w:leader="dot" w:pos="7091"/>
      </w:tabs>
      <w:ind w:left="2547"/>
    </w:pPr>
  </w:style>
  <w:style w:type="paragraph" w:customStyle="1" w:styleId="affd">
    <w:name w:val="Содержимое врезки"/>
    <w:basedOn w:val="a"/>
    <w:uiPriority w:val="99"/>
    <w:rsid w:val="00D706A9"/>
  </w:style>
  <w:style w:type="table" w:styleId="affe">
    <w:name w:val="Table Grid"/>
    <w:basedOn w:val="a1"/>
    <w:uiPriority w:val="99"/>
    <w:rsid w:val="00D706A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uiPriority w:val="99"/>
    <w:rsid w:val="00D706A9"/>
  </w:style>
  <w:style w:type="table" w:customStyle="1" w:styleId="1f1">
    <w:name w:val="Сетка таблицы1"/>
    <w:uiPriority w:val="99"/>
    <w:rsid w:val="00D706A9"/>
    <w:pPr>
      <w:spacing w:after="200" w:line="276"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rsid w:val="00FD02E3"/>
    <w:pPr>
      <w:spacing w:after="120" w:line="480" w:lineRule="auto"/>
    </w:pPr>
  </w:style>
  <w:style w:type="character" w:customStyle="1" w:styleId="29">
    <w:name w:val="Основной текст 2 Знак"/>
    <w:basedOn w:val="a0"/>
    <w:link w:val="28"/>
    <w:uiPriority w:val="99"/>
    <w:semiHidden/>
    <w:locked/>
    <w:rsid w:val="00FD02E3"/>
    <w:rPr>
      <w:rFonts w:ascii="Times New Roman" w:hAnsi="Times New Roman" w:cs="Times New Roman"/>
      <w:sz w:val="24"/>
      <w:szCs w:val="24"/>
      <w:lang w:eastAsia="zh-CN"/>
    </w:rPr>
  </w:style>
  <w:style w:type="paragraph" w:styleId="HTML0">
    <w:name w:val="HTML Preformatted"/>
    <w:basedOn w:val="a"/>
    <w:link w:val="HTML1"/>
    <w:uiPriority w:val="99"/>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basedOn w:val="a0"/>
    <w:link w:val="HTML0"/>
    <w:uiPriority w:val="99"/>
    <w:locked/>
    <w:rsid w:val="00FD02E3"/>
    <w:rPr>
      <w:rFonts w:ascii="Courier New" w:hAnsi="Courier New" w:cs="Courier New"/>
      <w:sz w:val="20"/>
      <w:szCs w:val="20"/>
      <w:lang w:eastAsia="ru-RU"/>
    </w:rPr>
  </w:style>
  <w:style w:type="paragraph" w:customStyle="1" w:styleId="211">
    <w:name w:val="Основной текст 21"/>
    <w:basedOn w:val="a"/>
    <w:uiPriority w:val="99"/>
    <w:rsid w:val="00FD02E3"/>
    <w:pPr>
      <w:spacing w:line="360" w:lineRule="auto"/>
      <w:jc w:val="both"/>
    </w:pPr>
    <w:rPr>
      <w:szCs w:val="20"/>
      <w:lang w:eastAsia="ru-RU"/>
    </w:rPr>
  </w:style>
  <w:style w:type="paragraph" w:customStyle="1" w:styleId="1f2">
    <w:name w:val="Основной текст1"/>
    <w:basedOn w:val="a"/>
    <w:link w:val="afff"/>
    <w:uiPriority w:val="99"/>
    <w:rsid w:val="00FD02E3"/>
    <w:pPr>
      <w:spacing w:line="360" w:lineRule="auto"/>
      <w:jc w:val="center"/>
    </w:pPr>
    <w:rPr>
      <w:rFonts w:eastAsia="Calibri"/>
      <w:b/>
      <w:sz w:val="20"/>
      <w:szCs w:val="20"/>
      <w:lang w:eastAsia="ru-RU"/>
    </w:rPr>
  </w:style>
  <w:style w:type="character" w:customStyle="1" w:styleId="ConsPlusNormal0">
    <w:name w:val="ConsPlusNormal Знак"/>
    <w:link w:val="ConsPlusNormal"/>
    <w:uiPriority w:val="99"/>
    <w:locked/>
    <w:rsid w:val="00FD02E3"/>
    <w:rPr>
      <w:rFonts w:ascii="Arial" w:hAnsi="Arial"/>
      <w:sz w:val="22"/>
      <w:lang w:eastAsia="zh-CN"/>
    </w:rPr>
  </w:style>
  <w:style w:type="character" w:customStyle="1" w:styleId="afff">
    <w:name w:val="Основной текст_"/>
    <w:link w:val="1f2"/>
    <w:uiPriority w:val="99"/>
    <w:locked/>
    <w:rsid w:val="00FD02E3"/>
    <w:rPr>
      <w:rFonts w:ascii="Times New Roman" w:hAnsi="Times New Roman"/>
      <w:b/>
      <w:sz w:val="20"/>
      <w:lang w:eastAsia="ru-RU"/>
    </w:rPr>
  </w:style>
  <w:style w:type="character" w:customStyle="1" w:styleId="aff9">
    <w:name w:val="Без интервала Знак"/>
    <w:link w:val="aff8"/>
    <w:uiPriority w:val="99"/>
    <w:locked/>
    <w:rsid w:val="00FD02E3"/>
    <w:rPr>
      <w:rFonts w:ascii="Times New Roman" w:hAnsi="Times New Roman"/>
      <w:sz w:val="22"/>
      <w:lang w:eastAsia="zh-CN"/>
    </w:rPr>
  </w:style>
  <w:style w:type="character" w:customStyle="1" w:styleId="1f3">
    <w:name w:val="Неразрешенное упоминание1"/>
    <w:basedOn w:val="a0"/>
    <w:uiPriority w:val="99"/>
    <w:semiHidden/>
    <w:rsid w:val="0044215D"/>
    <w:rPr>
      <w:rFonts w:cs="Times New Roman"/>
      <w:color w:val="605E5C"/>
      <w:shd w:val="clear" w:color="auto" w:fill="E1DFDD"/>
    </w:rPr>
  </w:style>
  <w:style w:type="table" w:customStyle="1" w:styleId="110">
    <w:name w:val="Сетка таблицы11"/>
    <w:uiPriority w:val="99"/>
    <w:rsid w:val="00D8478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Title"/>
    <w:basedOn w:val="a"/>
    <w:next w:val="a"/>
    <w:link w:val="afff1"/>
    <w:uiPriority w:val="99"/>
    <w:qFormat/>
    <w:rsid w:val="009719A1"/>
    <w:pPr>
      <w:contextualSpacing/>
    </w:pPr>
    <w:rPr>
      <w:rFonts w:ascii="Cambria" w:eastAsia="SimSun" w:hAnsi="Cambria" w:cs="Mangal"/>
      <w:spacing w:val="-10"/>
      <w:kern w:val="28"/>
      <w:sz w:val="56"/>
      <w:szCs w:val="56"/>
    </w:rPr>
  </w:style>
  <w:style w:type="character" w:customStyle="1" w:styleId="afff1">
    <w:name w:val="Название Знак"/>
    <w:basedOn w:val="a0"/>
    <w:link w:val="afff0"/>
    <w:uiPriority w:val="99"/>
    <w:locked/>
    <w:rsid w:val="009719A1"/>
    <w:rPr>
      <w:rFonts w:ascii="Cambria" w:eastAsia="SimSun" w:hAnsi="Cambria" w:cs="Mangal"/>
      <w:spacing w:val="-10"/>
      <w:kern w:val="28"/>
      <w:sz w:val="56"/>
      <w:szCs w:val="56"/>
      <w:lang w:eastAsia="zh-CN"/>
    </w:rPr>
  </w:style>
  <w:style w:type="paragraph" w:styleId="afff2">
    <w:name w:val="TOC Heading"/>
    <w:basedOn w:val="1"/>
    <w:next w:val="a"/>
    <w:uiPriority w:val="99"/>
    <w:qFormat/>
    <w:rsid w:val="000A466E"/>
    <w:pPr>
      <w:keepLines/>
      <w:spacing w:after="0" w:line="259" w:lineRule="auto"/>
      <w:outlineLvl w:val="9"/>
    </w:pPr>
    <w:rPr>
      <w:rFonts w:eastAsia="SimSun" w:cs="Mangal"/>
      <w:b w:val="0"/>
      <w:bCs w:val="0"/>
      <w:color w:val="365F91"/>
      <w:kern w:val="0"/>
      <w:lang w:eastAsia="ru-RU"/>
    </w:rPr>
  </w:style>
</w:styles>
</file>

<file path=word/webSettings.xml><?xml version="1.0" encoding="utf-8"?>
<w:webSettings xmlns:r="http://schemas.openxmlformats.org/officeDocument/2006/relationships" xmlns:w="http://schemas.openxmlformats.org/wordprocessingml/2006/main">
  <w:divs>
    <w:div w:id="1817144592">
      <w:marLeft w:val="0"/>
      <w:marRight w:val="0"/>
      <w:marTop w:val="0"/>
      <w:marBottom w:val="0"/>
      <w:divBdr>
        <w:top w:val="none" w:sz="0" w:space="0" w:color="auto"/>
        <w:left w:val="none" w:sz="0" w:space="0" w:color="auto"/>
        <w:bottom w:val="none" w:sz="0" w:space="0" w:color="auto"/>
        <w:right w:val="none" w:sz="0" w:space="0" w:color="auto"/>
      </w:divBdr>
    </w:div>
    <w:div w:id="1817144595">
      <w:marLeft w:val="0"/>
      <w:marRight w:val="0"/>
      <w:marTop w:val="0"/>
      <w:marBottom w:val="0"/>
      <w:divBdr>
        <w:top w:val="none" w:sz="0" w:space="0" w:color="auto"/>
        <w:left w:val="none" w:sz="0" w:space="0" w:color="auto"/>
        <w:bottom w:val="none" w:sz="0" w:space="0" w:color="auto"/>
        <w:right w:val="none" w:sz="0" w:space="0" w:color="auto"/>
      </w:divBdr>
    </w:div>
    <w:div w:id="1817144600">
      <w:marLeft w:val="0"/>
      <w:marRight w:val="0"/>
      <w:marTop w:val="0"/>
      <w:marBottom w:val="0"/>
      <w:divBdr>
        <w:top w:val="none" w:sz="0" w:space="0" w:color="auto"/>
        <w:left w:val="none" w:sz="0" w:space="0" w:color="auto"/>
        <w:bottom w:val="none" w:sz="0" w:space="0" w:color="auto"/>
        <w:right w:val="none" w:sz="0" w:space="0" w:color="auto"/>
      </w:divBdr>
    </w:div>
    <w:div w:id="1817144602">
      <w:marLeft w:val="0"/>
      <w:marRight w:val="0"/>
      <w:marTop w:val="0"/>
      <w:marBottom w:val="0"/>
      <w:divBdr>
        <w:top w:val="none" w:sz="0" w:space="0" w:color="auto"/>
        <w:left w:val="none" w:sz="0" w:space="0" w:color="auto"/>
        <w:bottom w:val="none" w:sz="0" w:space="0" w:color="auto"/>
        <w:right w:val="none" w:sz="0" w:space="0" w:color="auto"/>
      </w:divBdr>
    </w:div>
    <w:div w:id="1817144604">
      <w:marLeft w:val="0"/>
      <w:marRight w:val="0"/>
      <w:marTop w:val="0"/>
      <w:marBottom w:val="0"/>
      <w:divBdr>
        <w:top w:val="none" w:sz="0" w:space="0" w:color="auto"/>
        <w:left w:val="none" w:sz="0" w:space="0" w:color="auto"/>
        <w:bottom w:val="none" w:sz="0" w:space="0" w:color="auto"/>
        <w:right w:val="none" w:sz="0" w:space="0" w:color="auto"/>
      </w:divBdr>
    </w:div>
    <w:div w:id="1817144605">
      <w:marLeft w:val="0"/>
      <w:marRight w:val="0"/>
      <w:marTop w:val="0"/>
      <w:marBottom w:val="0"/>
      <w:divBdr>
        <w:top w:val="none" w:sz="0" w:space="0" w:color="auto"/>
        <w:left w:val="none" w:sz="0" w:space="0" w:color="auto"/>
        <w:bottom w:val="none" w:sz="0" w:space="0" w:color="auto"/>
        <w:right w:val="none" w:sz="0" w:space="0" w:color="auto"/>
      </w:divBdr>
    </w:div>
    <w:div w:id="1817144608">
      <w:marLeft w:val="0"/>
      <w:marRight w:val="0"/>
      <w:marTop w:val="0"/>
      <w:marBottom w:val="0"/>
      <w:divBdr>
        <w:top w:val="none" w:sz="0" w:space="0" w:color="auto"/>
        <w:left w:val="none" w:sz="0" w:space="0" w:color="auto"/>
        <w:bottom w:val="none" w:sz="0" w:space="0" w:color="auto"/>
        <w:right w:val="none" w:sz="0" w:space="0" w:color="auto"/>
      </w:divBdr>
    </w:div>
    <w:div w:id="1817144609">
      <w:marLeft w:val="0"/>
      <w:marRight w:val="0"/>
      <w:marTop w:val="0"/>
      <w:marBottom w:val="0"/>
      <w:divBdr>
        <w:top w:val="none" w:sz="0" w:space="0" w:color="auto"/>
        <w:left w:val="none" w:sz="0" w:space="0" w:color="auto"/>
        <w:bottom w:val="none" w:sz="0" w:space="0" w:color="auto"/>
        <w:right w:val="none" w:sz="0" w:space="0" w:color="auto"/>
      </w:divBdr>
    </w:div>
    <w:div w:id="1817144611">
      <w:marLeft w:val="0"/>
      <w:marRight w:val="0"/>
      <w:marTop w:val="0"/>
      <w:marBottom w:val="0"/>
      <w:divBdr>
        <w:top w:val="none" w:sz="0" w:space="0" w:color="auto"/>
        <w:left w:val="none" w:sz="0" w:space="0" w:color="auto"/>
        <w:bottom w:val="none" w:sz="0" w:space="0" w:color="auto"/>
        <w:right w:val="none" w:sz="0" w:space="0" w:color="auto"/>
      </w:divBdr>
    </w:div>
    <w:div w:id="1817144612">
      <w:marLeft w:val="0"/>
      <w:marRight w:val="0"/>
      <w:marTop w:val="0"/>
      <w:marBottom w:val="0"/>
      <w:divBdr>
        <w:top w:val="none" w:sz="0" w:space="0" w:color="auto"/>
        <w:left w:val="none" w:sz="0" w:space="0" w:color="auto"/>
        <w:bottom w:val="none" w:sz="0" w:space="0" w:color="auto"/>
        <w:right w:val="none" w:sz="0" w:space="0" w:color="auto"/>
      </w:divBdr>
      <w:divsChild>
        <w:div w:id="1817144631">
          <w:marLeft w:val="0"/>
          <w:marRight w:val="0"/>
          <w:marTop w:val="120"/>
          <w:marBottom w:val="0"/>
          <w:divBdr>
            <w:top w:val="none" w:sz="0" w:space="0" w:color="auto"/>
            <w:left w:val="none" w:sz="0" w:space="0" w:color="auto"/>
            <w:bottom w:val="none" w:sz="0" w:space="0" w:color="auto"/>
            <w:right w:val="none" w:sz="0" w:space="0" w:color="auto"/>
          </w:divBdr>
        </w:div>
        <w:div w:id="1817144657">
          <w:marLeft w:val="0"/>
          <w:marRight w:val="0"/>
          <w:marTop w:val="120"/>
          <w:marBottom w:val="0"/>
          <w:divBdr>
            <w:top w:val="none" w:sz="0" w:space="0" w:color="auto"/>
            <w:left w:val="none" w:sz="0" w:space="0" w:color="auto"/>
            <w:bottom w:val="none" w:sz="0" w:space="0" w:color="auto"/>
            <w:right w:val="none" w:sz="0" w:space="0" w:color="auto"/>
          </w:divBdr>
        </w:div>
        <w:div w:id="1817144662">
          <w:marLeft w:val="0"/>
          <w:marRight w:val="0"/>
          <w:marTop w:val="120"/>
          <w:marBottom w:val="0"/>
          <w:divBdr>
            <w:top w:val="none" w:sz="0" w:space="0" w:color="auto"/>
            <w:left w:val="none" w:sz="0" w:space="0" w:color="auto"/>
            <w:bottom w:val="none" w:sz="0" w:space="0" w:color="auto"/>
            <w:right w:val="none" w:sz="0" w:space="0" w:color="auto"/>
          </w:divBdr>
        </w:div>
        <w:div w:id="1817144668">
          <w:marLeft w:val="0"/>
          <w:marRight w:val="0"/>
          <w:marTop w:val="120"/>
          <w:marBottom w:val="0"/>
          <w:divBdr>
            <w:top w:val="none" w:sz="0" w:space="0" w:color="auto"/>
            <w:left w:val="none" w:sz="0" w:space="0" w:color="auto"/>
            <w:bottom w:val="none" w:sz="0" w:space="0" w:color="auto"/>
            <w:right w:val="none" w:sz="0" w:space="0" w:color="auto"/>
          </w:divBdr>
        </w:div>
        <w:div w:id="1817144672">
          <w:marLeft w:val="0"/>
          <w:marRight w:val="0"/>
          <w:marTop w:val="120"/>
          <w:marBottom w:val="0"/>
          <w:divBdr>
            <w:top w:val="none" w:sz="0" w:space="0" w:color="auto"/>
            <w:left w:val="none" w:sz="0" w:space="0" w:color="auto"/>
            <w:bottom w:val="none" w:sz="0" w:space="0" w:color="auto"/>
            <w:right w:val="none" w:sz="0" w:space="0" w:color="auto"/>
          </w:divBdr>
        </w:div>
        <w:div w:id="1817144680">
          <w:marLeft w:val="0"/>
          <w:marRight w:val="0"/>
          <w:marTop w:val="120"/>
          <w:marBottom w:val="0"/>
          <w:divBdr>
            <w:top w:val="none" w:sz="0" w:space="0" w:color="auto"/>
            <w:left w:val="none" w:sz="0" w:space="0" w:color="auto"/>
            <w:bottom w:val="none" w:sz="0" w:space="0" w:color="auto"/>
            <w:right w:val="none" w:sz="0" w:space="0" w:color="auto"/>
          </w:divBdr>
        </w:div>
        <w:div w:id="1817144684">
          <w:marLeft w:val="0"/>
          <w:marRight w:val="0"/>
          <w:marTop w:val="120"/>
          <w:marBottom w:val="0"/>
          <w:divBdr>
            <w:top w:val="none" w:sz="0" w:space="0" w:color="auto"/>
            <w:left w:val="none" w:sz="0" w:space="0" w:color="auto"/>
            <w:bottom w:val="none" w:sz="0" w:space="0" w:color="auto"/>
            <w:right w:val="none" w:sz="0" w:space="0" w:color="auto"/>
          </w:divBdr>
        </w:div>
        <w:div w:id="1817144696">
          <w:marLeft w:val="0"/>
          <w:marRight w:val="0"/>
          <w:marTop w:val="120"/>
          <w:marBottom w:val="0"/>
          <w:divBdr>
            <w:top w:val="none" w:sz="0" w:space="0" w:color="auto"/>
            <w:left w:val="none" w:sz="0" w:space="0" w:color="auto"/>
            <w:bottom w:val="none" w:sz="0" w:space="0" w:color="auto"/>
            <w:right w:val="none" w:sz="0" w:space="0" w:color="auto"/>
          </w:divBdr>
        </w:div>
      </w:divsChild>
    </w:div>
    <w:div w:id="1817144613">
      <w:marLeft w:val="0"/>
      <w:marRight w:val="0"/>
      <w:marTop w:val="0"/>
      <w:marBottom w:val="0"/>
      <w:divBdr>
        <w:top w:val="none" w:sz="0" w:space="0" w:color="auto"/>
        <w:left w:val="none" w:sz="0" w:space="0" w:color="auto"/>
        <w:bottom w:val="none" w:sz="0" w:space="0" w:color="auto"/>
        <w:right w:val="none" w:sz="0" w:space="0" w:color="auto"/>
      </w:divBdr>
      <w:divsChild>
        <w:div w:id="1817144599">
          <w:marLeft w:val="0"/>
          <w:marRight w:val="0"/>
          <w:marTop w:val="120"/>
          <w:marBottom w:val="0"/>
          <w:divBdr>
            <w:top w:val="none" w:sz="0" w:space="0" w:color="auto"/>
            <w:left w:val="none" w:sz="0" w:space="0" w:color="auto"/>
            <w:bottom w:val="none" w:sz="0" w:space="0" w:color="auto"/>
            <w:right w:val="none" w:sz="0" w:space="0" w:color="auto"/>
          </w:divBdr>
        </w:div>
        <w:div w:id="1817144615">
          <w:marLeft w:val="0"/>
          <w:marRight w:val="0"/>
          <w:marTop w:val="120"/>
          <w:marBottom w:val="0"/>
          <w:divBdr>
            <w:top w:val="none" w:sz="0" w:space="0" w:color="auto"/>
            <w:left w:val="none" w:sz="0" w:space="0" w:color="auto"/>
            <w:bottom w:val="none" w:sz="0" w:space="0" w:color="auto"/>
            <w:right w:val="none" w:sz="0" w:space="0" w:color="auto"/>
          </w:divBdr>
        </w:div>
        <w:div w:id="1817144618">
          <w:marLeft w:val="0"/>
          <w:marRight w:val="0"/>
          <w:marTop w:val="120"/>
          <w:marBottom w:val="0"/>
          <w:divBdr>
            <w:top w:val="none" w:sz="0" w:space="0" w:color="auto"/>
            <w:left w:val="none" w:sz="0" w:space="0" w:color="auto"/>
            <w:bottom w:val="none" w:sz="0" w:space="0" w:color="auto"/>
            <w:right w:val="none" w:sz="0" w:space="0" w:color="auto"/>
          </w:divBdr>
        </w:div>
        <w:div w:id="1817144656">
          <w:marLeft w:val="0"/>
          <w:marRight w:val="0"/>
          <w:marTop w:val="120"/>
          <w:marBottom w:val="0"/>
          <w:divBdr>
            <w:top w:val="none" w:sz="0" w:space="0" w:color="auto"/>
            <w:left w:val="none" w:sz="0" w:space="0" w:color="auto"/>
            <w:bottom w:val="none" w:sz="0" w:space="0" w:color="auto"/>
            <w:right w:val="none" w:sz="0" w:space="0" w:color="auto"/>
          </w:divBdr>
        </w:div>
        <w:div w:id="1817144658">
          <w:marLeft w:val="0"/>
          <w:marRight w:val="0"/>
          <w:marTop w:val="120"/>
          <w:marBottom w:val="0"/>
          <w:divBdr>
            <w:top w:val="none" w:sz="0" w:space="0" w:color="auto"/>
            <w:left w:val="none" w:sz="0" w:space="0" w:color="auto"/>
            <w:bottom w:val="none" w:sz="0" w:space="0" w:color="auto"/>
            <w:right w:val="none" w:sz="0" w:space="0" w:color="auto"/>
          </w:divBdr>
        </w:div>
        <w:div w:id="1817144682">
          <w:marLeft w:val="0"/>
          <w:marRight w:val="0"/>
          <w:marTop w:val="120"/>
          <w:marBottom w:val="0"/>
          <w:divBdr>
            <w:top w:val="none" w:sz="0" w:space="0" w:color="auto"/>
            <w:left w:val="none" w:sz="0" w:space="0" w:color="auto"/>
            <w:bottom w:val="none" w:sz="0" w:space="0" w:color="auto"/>
            <w:right w:val="none" w:sz="0" w:space="0" w:color="auto"/>
          </w:divBdr>
        </w:div>
        <w:div w:id="1817144683">
          <w:marLeft w:val="0"/>
          <w:marRight w:val="0"/>
          <w:marTop w:val="120"/>
          <w:marBottom w:val="0"/>
          <w:divBdr>
            <w:top w:val="none" w:sz="0" w:space="0" w:color="auto"/>
            <w:left w:val="none" w:sz="0" w:space="0" w:color="auto"/>
            <w:bottom w:val="none" w:sz="0" w:space="0" w:color="auto"/>
            <w:right w:val="none" w:sz="0" w:space="0" w:color="auto"/>
          </w:divBdr>
        </w:div>
        <w:div w:id="1817144687">
          <w:marLeft w:val="0"/>
          <w:marRight w:val="0"/>
          <w:marTop w:val="120"/>
          <w:marBottom w:val="0"/>
          <w:divBdr>
            <w:top w:val="none" w:sz="0" w:space="0" w:color="auto"/>
            <w:left w:val="none" w:sz="0" w:space="0" w:color="auto"/>
            <w:bottom w:val="none" w:sz="0" w:space="0" w:color="auto"/>
            <w:right w:val="none" w:sz="0" w:space="0" w:color="auto"/>
          </w:divBdr>
        </w:div>
        <w:div w:id="1817144693">
          <w:marLeft w:val="0"/>
          <w:marRight w:val="0"/>
          <w:marTop w:val="120"/>
          <w:marBottom w:val="0"/>
          <w:divBdr>
            <w:top w:val="none" w:sz="0" w:space="0" w:color="auto"/>
            <w:left w:val="none" w:sz="0" w:space="0" w:color="auto"/>
            <w:bottom w:val="none" w:sz="0" w:space="0" w:color="auto"/>
            <w:right w:val="none" w:sz="0" w:space="0" w:color="auto"/>
          </w:divBdr>
        </w:div>
      </w:divsChild>
    </w:div>
    <w:div w:id="1817144614">
      <w:marLeft w:val="0"/>
      <w:marRight w:val="0"/>
      <w:marTop w:val="0"/>
      <w:marBottom w:val="0"/>
      <w:divBdr>
        <w:top w:val="none" w:sz="0" w:space="0" w:color="auto"/>
        <w:left w:val="none" w:sz="0" w:space="0" w:color="auto"/>
        <w:bottom w:val="none" w:sz="0" w:space="0" w:color="auto"/>
        <w:right w:val="none" w:sz="0" w:space="0" w:color="auto"/>
      </w:divBdr>
    </w:div>
    <w:div w:id="1817144619">
      <w:marLeft w:val="0"/>
      <w:marRight w:val="0"/>
      <w:marTop w:val="0"/>
      <w:marBottom w:val="0"/>
      <w:divBdr>
        <w:top w:val="none" w:sz="0" w:space="0" w:color="auto"/>
        <w:left w:val="none" w:sz="0" w:space="0" w:color="auto"/>
        <w:bottom w:val="none" w:sz="0" w:space="0" w:color="auto"/>
        <w:right w:val="none" w:sz="0" w:space="0" w:color="auto"/>
      </w:divBdr>
    </w:div>
    <w:div w:id="1817144628">
      <w:marLeft w:val="0"/>
      <w:marRight w:val="0"/>
      <w:marTop w:val="0"/>
      <w:marBottom w:val="0"/>
      <w:divBdr>
        <w:top w:val="none" w:sz="0" w:space="0" w:color="auto"/>
        <w:left w:val="none" w:sz="0" w:space="0" w:color="auto"/>
        <w:bottom w:val="none" w:sz="0" w:space="0" w:color="auto"/>
        <w:right w:val="none" w:sz="0" w:space="0" w:color="auto"/>
      </w:divBdr>
    </w:div>
    <w:div w:id="1817144634">
      <w:marLeft w:val="0"/>
      <w:marRight w:val="0"/>
      <w:marTop w:val="0"/>
      <w:marBottom w:val="0"/>
      <w:divBdr>
        <w:top w:val="none" w:sz="0" w:space="0" w:color="auto"/>
        <w:left w:val="none" w:sz="0" w:space="0" w:color="auto"/>
        <w:bottom w:val="none" w:sz="0" w:space="0" w:color="auto"/>
        <w:right w:val="none" w:sz="0" w:space="0" w:color="auto"/>
      </w:divBdr>
      <w:divsChild>
        <w:div w:id="1817144610">
          <w:marLeft w:val="0"/>
          <w:marRight w:val="0"/>
          <w:marTop w:val="120"/>
          <w:marBottom w:val="0"/>
          <w:divBdr>
            <w:top w:val="none" w:sz="0" w:space="0" w:color="auto"/>
            <w:left w:val="none" w:sz="0" w:space="0" w:color="auto"/>
            <w:bottom w:val="none" w:sz="0" w:space="0" w:color="auto"/>
            <w:right w:val="none" w:sz="0" w:space="0" w:color="auto"/>
          </w:divBdr>
        </w:div>
        <w:div w:id="1817144617">
          <w:marLeft w:val="0"/>
          <w:marRight w:val="0"/>
          <w:marTop w:val="120"/>
          <w:marBottom w:val="0"/>
          <w:divBdr>
            <w:top w:val="none" w:sz="0" w:space="0" w:color="auto"/>
            <w:left w:val="none" w:sz="0" w:space="0" w:color="auto"/>
            <w:bottom w:val="none" w:sz="0" w:space="0" w:color="auto"/>
            <w:right w:val="none" w:sz="0" w:space="0" w:color="auto"/>
          </w:divBdr>
        </w:div>
        <w:div w:id="1817144645">
          <w:marLeft w:val="0"/>
          <w:marRight w:val="0"/>
          <w:marTop w:val="120"/>
          <w:marBottom w:val="0"/>
          <w:divBdr>
            <w:top w:val="none" w:sz="0" w:space="0" w:color="auto"/>
            <w:left w:val="none" w:sz="0" w:space="0" w:color="auto"/>
            <w:bottom w:val="none" w:sz="0" w:space="0" w:color="auto"/>
            <w:right w:val="none" w:sz="0" w:space="0" w:color="auto"/>
          </w:divBdr>
        </w:div>
        <w:div w:id="1817144698">
          <w:marLeft w:val="0"/>
          <w:marRight w:val="0"/>
          <w:marTop w:val="120"/>
          <w:marBottom w:val="0"/>
          <w:divBdr>
            <w:top w:val="none" w:sz="0" w:space="0" w:color="auto"/>
            <w:left w:val="none" w:sz="0" w:space="0" w:color="auto"/>
            <w:bottom w:val="none" w:sz="0" w:space="0" w:color="auto"/>
            <w:right w:val="none" w:sz="0" w:space="0" w:color="auto"/>
          </w:divBdr>
        </w:div>
      </w:divsChild>
    </w:div>
    <w:div w:id="1817144648">
      <w:marLeft w:val="0"/>
      <w:marRight w:val="0"/>
      <w:marTop w:val="0"/>
      <w:marBottom w:val="0"/>
      <w:divBdr>
        <w:top w:val="none" w:sz="0" w:space="0" w:color="auto"/>
        <w:left w:val="none" w:sz="0" w:space="0" w:color="auto"/>
        <w:bottom w:val="none" w:sz="0" w:space="0" w:color="auto"/>
        <w:right w:val="none" w:sz="0" w:space="0" w:color="auto"/>
      </w:divBdr>
      <w:divsChild>
        <w:div w:id="1817144627">
          <w:marLeft w:val="0"/>
          <w:marRight w:val="0"/>
          <w:marTop w:val="120"/>
          <w:marBottom w:val="0"/>
          <w:divBdr>
            <w:top w:val="none" w:sz="0" w:space="0" w:color="auto"/>
            <w:left w:val="none" w:sz="0" w:space="0" w:color="auto"/>
            <w:bottom w:val="none" w:sz="0" w:space="0" w:color="auto"/>
            <w:right w:val="none" w:sz="0" w:space="0" w:color="auto"/>
          </w:divBdr>
        </w:div>
        <w:div w:id="1817144630">
          <w:marLeft w:val="0"/>
          <w:marRight w:val="0"/>
          <w:marTop w:val="120"/>
          <w:marBottom w:val="0"/>
          <w:divBdr>
            <w:top w:val="none" w:sz="0" w:space="0" w:color="auto"/>
            <w:left w:val="none" w:sz="0" w:space="0" w:color="auto"/>
            <w:bottom w:val="none" w:sz="0" w:space="0" w:color="auto"/>
            <w:right w:val="none" w:sz="0" w:space="0" w:color="auto"/>
          </w:divBdr>
        </w:div>
        <w:div w:id="1817144639">
          <w:marLeft w:val="0"/>
          <w:marRight w:val="0"/>
          <w:marTop w:val="120"/>
          <w:marBottom w:val="0"/>
          <w:divBdr>
            <w:top w:val="none" w:sz="0" w:space="0" w:color="auto"/>
            <w:left w:val="none" w:sz="0" w:space="0" w:color="auto"/>
            <w:bottom w:val="none" w:sz="0" w:space="0" w:color="auto"/>
            <w:right w:val="none" w:sz="0" w:space="0" w:color="auto"/>
          </w:divBdr>
        </w:div>
        <w:div w:id="1817144655">
          <w:marLeft w:val="0"/>
          <w:marRight w:val="0"/>
          <w:marTop w:val="120"/>
          <w:marBottom w:val="0"/>
          <w:divBdr>
            <w:top w:val="none" w:sz="0" w:space="0" w:color="auto"/>
            <w:left w:val="none" w:sz="0" w:space="0" w:color="auto"/>
            <w:bottom w:val="none" w:sz="0" w:space="0" w:color="auto"/>
            <w:right w:val="none" w:sz="0" w:space="0" w:color="auto"/>
          </w:divBdr>
        </w:div>
        <w:div w:id="1817144660">
          <w:marLeft w:val="0"/>
          <w:marRight w:val="0"/>
          <w:marTop w:val="120"/>
          <w:marBottom w:val="0"/>
          <w:divBdr>
            <w:top w:val="none" w:sz="0" w:space="0" w:color="auto"/>
            <w:left w:val="none" w:sz="0" w:space="0" w:color="auto"/>
            <w:bottom w:val="none" w:sz="0" w:space="0" w:color="auto"/>
            <w:right w:val="none" w:sz="0" w:space="0" w:color="auto"/>
          </w:divBdr>
        </w:div>
        <w:div w:id="1817144663">
          <w:marLeft w:val="0"/>
          <w:marRight w:val="0"/>
          <w:marTop w:val="120"/>
          <w:marBottom w:val="0"/>
          <w:divBdr>
            <w:top w:val="none" w:sz="0" w:space="0" w:color="auto"/>
            <w:left w:val="none" w:sz="0" w:space="0" w:color="auto"/>
            <w:bottom w:val="none" w:sz="0" w:space="0" w:color="auto"/>
            <w:right w:val="none" w:sz="0" w:space="0" w:color="auto"/>
          </w:divBdr>
        </w:div>
        <w:div w:id="1817144666">
          <w:marLeft w:val="0"/>
          <w:marRight w:val="0"/>
          <w:marTop w:val="120"/>
          <w:marBottom w:val="0"/>
          <w:divBdr>
            <w:top w:val="none" w:sz="0" w:space="0" w:color="auto"/>
            <w:left w:val="none" w:sz="0" w:space="0" w:color="auto"/>
            <w:bottom w:val="none" w:sz="0" w:space="0" w:color="auto"/>
            <w:right w:val="none" w:sz="0" w:space="0" w:color="auto"/>
          </w:divBdr>
        </w:div>
        <w:div w:id="1817144678">
          <w:marLeft w:val="0"/>
          <w:marRight w:val="0"/>
          <w:marTop w:val="120"/>
          <w:marBottom w:val="0"/>
          <w:divBdr>
            <w:top w:val="none" w:sz="0" w:space="0" w:color="auto"/>
            <w:left w:val="none" w:sz="0" w:space="0" w:color="auto"/>
            <w:bottom w:val="none" w:sz="0" w:space="0" w:color="auto"/>
            <w:right w:val="none" w:sz="0" w:space="0" w:color="auto"/>
          </w:divBdr>
        </w:div>
      </w:divsChild>
    </w:div>
    <w:div w:id="1817144651">
      <w:marLeft w:val="0"/>
      <w:marRight w:val="0"/>
      <w:marTop w:val="0"/>
      <w:marBottom w:val="0"/>
      <w:divBdr>
        <w:top w:val="none" w:sz="0" w:space="0" w:color="auto"/>
        <w:left w:val="none" w:sz="0" w:space="0" w:color="auto"/>
        <w:bottom w:val="none" w:sz="0" w:space="0" w:color="auto"/>
        <w:right w:val="none" w:sz="0" w:space="0" w:color="auto"/>
      </w:divBdr>
    </w:div>
    <w:div w:id="1817144652">
      <w:marLeft w:val="0"/>
      <w:marRight w:val="0"/>
      <w:marTop w:val="0"/>
      <w:marBottom w:val="0"/>
      <w:divBdr>
        <w:top w:val="none" w:sz="0" w:space="0" w:color="auto"/>
        <w:left w:val="none" w:sz="0" w:space="0" w:color="auto"/>
        <w:bottom w:val="none" w:sz="0" w:space="0" w:color="auto"/>
        <w:right w:val="none" w:sz="0" w:space="0" w:color="auto"/>
      </w:divBdr>
    </w:div>
    <w:div w:id="1817144664">
      <w:marLeft w:val="0"/>
      <w:marRight w:val="0"/>
      <w:marTop w:val="0"/>
      <w:marBottom w:val="0"/>
      <w:divBdr>
        <w:top w:val="none" w:sz="0" w:space="0" w:color="auto"/>
        <w:left w:val="none" w:sz="0" w:space="0" w:color="auto"/>
        <w:bottom w:val="none" w:sz="0" w:space="0" w:color="auto"/>
        <w:right w:val="none" w:sz="0" w:space="0" w:color="auto"/>
      </w:divBdr>
      <w:divsChild>
        <w:div w:id="1817144594">
          <w:marLeft w:val="0"/>
          <w:marRight w:val="0"/>
          <w:marTop w:val="120"/>
          <w:marBottom w:val="0"/>
          <w:divBdr>
            <w:top w:val="none" w:sz="0" w:space="0" w:color="auto"/>
            <w:left w:val="none" w:sz="0" w:space="0" w:color="auto"/>
            <w:bottom w:val="none" w:sz="0" w:space="0" w:color="auto"/>
            <w:right w:val="none" w:sz="0" w:space="0" w:color="auto"/>
          </w:divBdr>
        </w:div>
        <w:div w:id="1817144607">
          <w:marLeft w:val="0"/>
          <w:marRight w:val="0"/>
          <w:marTop w:val="120"/>
          <w:marBottom w:val="0"/>
          <w:divBdr>
            <w:top w:val="none" w:sz="0" w:space="0" w:color="auto"/>
            <w:left w:val="none" w:sz="0" w:space="0" w:color="auto"/>
            <w:bottom w:val="none" w:sz="0" w:space="0" w:color="auto"/>
            <w:right w:val="none" w:sz="0" w:space="0" w:color="auto"/>
          </w:divBdr>
        </w:div>
        <w:div w:id="1817144616">
          <w:marLeft w:val="0"/>
          <w:marRight w:val="0"/>
          <w:marTop w:val="120"/>
          <w:marBottom w:val="0"/>
          <w:divBdr>
            <w:top w:val="none" w:sz="0" w:space="0" w:color="auto"/>
            <w:left w:val="none" w:sz="0" w:space="0" w:color="auto"/>
            <w:bottom w:val="none" w:sz="0" w:space="0" w:color="auto"/>
            <w:right w:val="none" w:sz="0" w:space="0" w:color="auto"/>
          </w:divBdr>
        </w:div>
        <w:div w:id="1817144626">
          <w:marLeft w:val="0"/>
          <w:marRight w:val="0"/>
          <w:marTop w:val="120"/>
          <w:marBottom w:val="0"/>
          <w:divBdr>
            <w:top w:val="none" w:sz="0" w:space="0" w:color="auto"/>
            <w:left w:val="none" w:sz="0" w:space="0" w:color="auto"/>
            <w:bottom w:val="none" w:sz="0" w:space="0" w:color="auto"/>
            <w:right w:val="none" w:sz="0" w:space="0" w:color="auto"/>
          </w:divBdr>
        </w:div>
        <w:div w:id="1817144642">
          <w:marLeft w:val="0"/>
          <w:marRight w:val="0"/>
          <w:marTop w:val="120"/>
          <w:marBottom w:val="0"/>
          <w:divBdr>
            <w:top w:val="none" w:sz="0" w:space="0" w:color="auto"/>
            <w:left w:val="none" w:sz="0" w:space="0" w:color="auto"/>
            <w:bottom w:val="none" w:sz="0" w:space="0" w:color="auto"/>
            <w:right w:val="none" w:sz="0" w:space="0" w:color="auto"/>
          </w:divBdr>
        </w:div>
        <w:div w:id="1817144643">
          <w:marLeft w:val="0"/>
          <w:marRight w:val="0"/>
          <w:marTop w:val="120"/>
          <w:marBottom w:val="0"/>
          <w:divBdr>
            <w:top w:val="none" w:sz="0" w:space="0" w:color="auto"/>
            <w:left w:val="none" w:sz="0" w:space="0" w:color="auto"/>
            <w:bottom w:val="none" w:sz="0" w:space="0" w:color="auto"/>
            <w:right w:val="none" w:sz="0" w:space="0" w:color="auto"/>
          </w:divBdr>
        </w:div>
        <w:div w:id="1817144646">
          <w:marLeft w:val="0"/>
          <w:marRight w:val="0"/>
          <w:marTop w:val="120"/>
          <w:marBottom w:val="0"/>
          <w:divBdr>
            <w:top w:val="none" w:sz="0" w:space="0" w:color="auto"/>
            <w:left w:val="none" w:sz="0" w:space="0" w:color="auto"/>
            <w:bottom w:val="none" w:sz="0" w:space="0" w:color="auto"/>
            <w:right w:val="none" w:sz="0" w:space="0" w:color="auto"/>
          </w:divBdr>
        </w:div>
        <w:div w:id="1817144649">
          <w:marLeft w:val="0"/>
          <w:marRight w:val="0"/>
          <w:marTop w:val="120"/>
          <w:marBottom w:val="0"/>
          <w:divBdr>
            <w:top w:val="none" w:sz="0" w:space="0" w:color="auto"/>
            <w:left w:val="none" w:sz="0" w:space="0" w:color="auto"/>
            <w:bottom w:val="none" w:sz="0" w:space="0" w:color="auto"/>
            <w:right w:val="none" w:sz="0" w:space="0" w:color="auto"/>
          </w:divBdr>
        </w:div>
        <w:div w:id="1817144650">
          <w:marLeft w:val="0"/>
          <w:marRight w:val="0"/>
          <w:marTop w:val="120"/>
          <w:marBottom w:val="0"/>
          <w:divBdr>
            <w:top w:val="none" w:sz="0" w:space="0" w:color="auto"/>
            <w:left w:val="none" w:sz="0" w:space="0" w:color="auto"/>
            <w:bottom w:val="none" w:sz="0" w:space="0" w:color="auto"/>
            <w:right w:val="none" w:sz="0" w:space="0" w:color="auto"/>
          </w:divBdr>
        </w:div>
        <w:div w:id="1817144653">
          <w:marLeft w:val="0"/>
          <w:marRight w:val="0"/>
          <w:marTop w:val="120"/>
          <w:marBottom w:val="0"/>
          <w:divBdr>
            <w:top w:val="none" w:sz="0" w:space="0" w:color="auto"/>
            <w:left w:val="none" w:sz="0" w:space="0" w:color="auto"/>
            <w:bottom w:val="none" w:sz="0" w:space="0" w:color="auto"/>
            <w:right w:val="none" w:sz="0" w:space="0" w:color="auto"/>
          </w:divBdr>
        </w:div>
        <w:div w:id="1817144674">
          <w:marLeft w:val="0"/>
          <w:marRight w:val="0"/>
          <w:marTop w:val="120"/>
          <w:marBottom w:val="0"/>
          <w:divBdr>
            <w:top w:val="none" w:sz="0" w:space="0" w:color="auto"/>
            <w:left w:val="none" w:sz="0" w:space="0" w:color="auto"/>
            <w:bottom w:val="none" w:sz="0" w:space="0" w:color="auto"/>
            <w:right w:val="none" w:sz="0" w:space="0" w:color="auto"/>
          </w:divBdr>
        </w:div>
        <w:div w:id="1817144675">
          <w:marLeft w:val="0"/>
          <w:marRight w:val="0"/>
          <w:marTop w:val="120"/>
          <w:marBottom w:val="0"/>
          <w:divBdr>
            <w:top w:val="none" w:sz="0" w:space="0" w:color="auto"/>
            <w:left w:val="none" w:sz="0" w:space="0" w:color="auto"/>
            <w:bottom w:val="none" w:sz="0" w:space="0" w:color="auto"/>
            <w:right w:val="none" w:sz="0" w:space="0" w:color="auto"/>
          </w:divBdr>
        </w:div>
        <w:div w:id="1817144677">
          <w:marLeft w:val="0"/>
          <w:marRight w:val="0"/>
          <w:marTop w:val="120"/>
          <w:marBottom w:val="0"/>
          <w:divBdr>
            <w:top w:val="none" w:sz="0" w:space="0" w:color="auto"/>
            <w:left w:val="none" w:sz="0" w:space="0" w:color="auto"/>
            <w:bottom w:val="none" w:sz="0" w:space="0" w:color="auto"/>
            <w:right w:val="none" w:sz="0" w:space="0" w:color="auto"/>
          </w:divBdr>
        </w:div>
        <w:div w:id="1817144681">
          <w:marLeft w:val="0"/>
          <w:marRight w:val="0"/>
          <w:marTop w:val="120"/>
          <w:marBottom w:val="0"/>
          <w:divBdr>
            <w:top w:val="none" w:sz="0" w:space="0" w:color="auto"/>
            <w:left w:val="none" w:sz="0" w:space="0" w:color="auto"/>
            <w:bottom w:val="none" w:sz="0" w:space="0" w:color="auto"/>
            <w:right w:val="none" w:sz="0" w:space="0" w:color="auto"/>
          </w:divBdr>
        </w:div>
        <w:div w:id="1817144701">
          <w:marLeft w:val="0"/>
          <w:marRight w:val="0"/>
          <w:marTop w:val="120"/>
          <w:marBottom w:val="0"/>
          <w:divBdr>
            <w:top w:val="none" w:sz="0" w:space="0" w:color="auto"/>
            <w:left w:val="none" w:sz="0" w:space="0" w:color="auto"/>
            <w:bottom w:val="none" w:sz="0" w:space="0" w:color="auto"/>
            <w:right w:val="none" w:sz="0" w:space="0" w:color="auto"/>
          </w:divBdr>
        </w:div>
      </w:divsChild>
    </w:div>
    <w:div w:id="1817144670">
      <w:marLeft w:val="0"/>
      <w:marRight w:val="0"/>
      <w:marTop w:val="0"/>
      <w:marBottom w:val="0"/>
      <w:divBdr>
        <w:top w:val="none" w:sz="0" w:space="0" w:color="auto"/>
        <w:left w:val="none" w:sz="0" w:space="0" w:color="auto"/>
        <w:bottom w:val="none" w:sz="0" w:space="0" w:color="auto"/>
        <w:right w:val="none" w:sz="0" w:space="0" w:color="auto"/>
      </w:divBdr>
    </w:div>
    <w:div w:id="1817144673">
      <w:marLeft w:val="0"/>
      <w:marRight w:val="0"/>
      <w:marTop w:val="0"/>
      <w:marBottom w:val="0"/>
      <w:divBdr>
        <w:top w:val="none" w:sz="0" w:space="0" w:color="auto"/>
        <w:left w:val="none" w:sz="0" w:space="0" w:color="auto"/>
        <w:bottom w:val="none" w:sz="0" w:space="0" w:color="auto"/>
        <w:right w:val="none" w:sz="0" w:space="0" w:color="auto"/>
      </w:divBdr>
    </w:div>
    <w:div w:id="1817144676">
      <w:marLeft w:val="0"/>
      <w:marRight w:val="0"/>
      <w:marTop w:val="0"/>
      <w:marBottom w:val="0"/>
      <w:divBdr>
        <w:top w:val="none" w:sz="0" w:space="0" w:color="auto"/>
        <w:left w:val="none" w:sz="0" w:space="0" w:color="auto"/>
        <w:bottom w:val="none" w:sz="0" w:space="0" w:color="auto"/>
        <w:right w:val="none" w:sz="0" w:space="0" w:color="auto"/>
      </w:divBdr>
    </w:div>
    <w:div w:id="1817144679">
      <w:marLeft w:val="0"/>
      <w:marRight w:val="0"/>
      <w:marTop w:val="0"/>
      <w:marBottom w:val="0"/>
      <w:divBdr>
        <w:top w:val="none" w:sz="0" w:space="0" w:color="auto"/>
        <w:left w:val="none" w:sz="0" w:space="0" w:color="auto"/>
        <w:bottom w:val="none" w:sz="0" w:space="0" w:color="auto"/>
        <w:right w:val="none" w:sz="0" w:space="0" w:color="auto"/>
      </w:divBdr>
    </w:div>
    <w:div w:id="1817144689">
      <w:marLeft w:val="0"/>
      <w:marRight w:val="0"/>
      <w:marTop w:val="0"/>
      <w:marBottom w:val="0"/>
      <w:divBdr>
        <w:top w:val="none" w:sz="0" w:space="0" w:color="auto"/>
        <w:left w:val="none" w:sz="0" w:space="0" w:color="auto"/>
        <w:bottom w:val="none" w:sz="0" w:space="0" w:color="auto"/>
        <w:right w:val="none" w:sz="0" w:space="0" w:color="auto"/>
      </w:divBdr>
      <w:divsChild>
        <w:div w:id="1817144596">
          <w:marLeft w:val="0"/>
          <w:marRight w:val="0"/>
          <w:marTop w:val="120"/>
          <w:marBottom w:val="0"/>
          <w:divBdr>
            <w:top w:val="none" w:sz="0" w:space="0" w:color="auto"/>
            <w:left w:val="none" w:sz="0" w:space="0" w:color="auto"/>
            <w:bottom w:val="none" w:sz="0" w:space="0" w:color="auto"/>
            <w:right w:val="none" w:sz="0" w:space="0" w:color="auto"/>
          </w:divBdr>
        </w:div>
        <w:div w:id="1817144598">
          <w:marLeft w:val="0"/>
          <w:marRight w:val="0"/>
          <w:marTop w:val="120"/>
          <w:marBottom w:val="0"/>
          <w:divBdr>
            <w:top w:val="none" w:sz="0" w:space="0" w:color="auto"/>
            <w:left w:val="none" w:sz="0" w:space="0" w:color="auto"/>
            <w:bottom w:val="none" w:sz="0" w:space="0" w:color="auto"/>
            <w:right w:val="none" w:sz="0" w:space="0" w:color="auto"/>
          </w:divBdr>
        </w:div>
        <w:div w:id="1817144606">
          <w:marLeft w:val="0"/>
          <w:marRight w:val="0"/>
          <w:marTop w:val="120"/>
          <w:marBottom w:val="0"/>
          <w:divBdr>
            <w:top w:val="none" w:sz="0" w:space="0" w:color="auto"/>
            <w:left w:val="none" w:sz="0" w:space="0" w:color="auto"/>
            <w:bottom w:val="none" w:sz="0" w:space="0" w:color="auto"/>
            <w:right w:val="none" w:sz="0" w:space="0" w:color="auto"/>
          </w:divBdr>
        </w:div>
        <w:div w:id="1817144624">
          <w:marLeft w:val="0"/>
          <w:marRight w:val="0"/>
          <w:marTop w:val="120"/>
          <w:marBottom w:val="0"/>
          <w:divBdr>
            <w:top w:val="none" w:sz="0" w:space="0" w:color="auto"/>
            <w:left w:val="none" w:sz="0" w:space="0" w:color="auto"/>
            <w:bottom w:val="none" w:sz="0" w:space="0" w:color="auto"/>
            <w:right w:val="none" w:sz="0" w:space="0" w:color="auto"/>
          </w:divBdr>
        </w:div>
        <w:div w:id="1817144625">
          <w:marLeft w:val="0"/>
          <w:marRight w:val="0"/>
          <w:marTop w:val="120"/>
          <w:marBottom w:val="0"/>
          <w:divBdr>
            <w:top w:val="none" w:sz="0" w:space="0" w:color="auto"/>
            <w:left w:val="none" w:sz="0" w:space="0" w:color="auto"/>
            <w:bottom w:val="none" w:sz="0" w:space="0" w:color="auto"/>
            <w:right w:val="none" w:sz="0" w:space="0" w:color="auto"/>
          </w:divBdr>
        </w:div>
        <w:div w:id="1817144633">
          <w:marLeft w:val="0"/>
          <w:marRight w:val="0"/>
          <w:marTop w:val="120"/>
          <w:marBottom w:val="0"/>
          <w:divBdr>
            <w:top w:val="none" w:sz="0" w:space="0" w:color="auto"/>
            <w:left w:val="none" w:sz="0" w:space="0" w:color="auto"/>
            <w:bottom w:val="none" w:sz="0" w:space="0" w:color="auto"/>
            <w:right w:val="none" w:sz="0" w:space="0" w:color="auto"/>
          </w:divBdr>
        </w:div>
        <w:div w:id="1817144636">
          <w:marLeft w:val="0"/>
          <w:marRight w:val="0"/>
          <w:marTop w:val="120"/>
          <w:marBottom w:val="0"/>
          <w:divBdr>
            <w:top w:val="none" w:sz="0" w:space="0" w:color="auto"/>
            <w:left w:val="none" w:sz="0" w:space="0" w:color="auto"/>
            <w:bottom w:val="none" w:sz="0" w:space="0" w:color="auto"/>
            <w:right w:val="none" w:sz="0" w:space="0" w:color="auto"/>
          </w:divBdr>
        </w:div>
        <w:div w:id="1817144637">
          <w:marLeft w:val="0"/>
          <w:marRight w:val="0"/>
          <w:marTop w:val="120"/>
          <w:marBottom w:val="0"/>
          <w:divBdr>
            <w:top w:val="none" w:sz="0" w:space="0" w:color="auto"/>
            <w:left w:val="none" w:sz="0" w:space="0" w:color="auto"/>
            <w:bottom w:val="none" w:sz="0" w:space="0" w:color="auto"/>
            <w:right w:val="none" w:sz="0" w:space="0" w:color="auto"/>
          </w:divBdr>
        </w:div>
        <w:div w:id="1817144641">
          <w:marLeft w:val="0"/>
          <w:marRight w:val="0"/>
          <w:marTop w:val="120"/>
          <w:marBottom w:val="0"/>
          <w:divBdr>
            <w:top w:val="none" w:sz="0" w:space="0" w:color="auto"/>
            <w:left w:val="none" w:sz="0" w:space="0" w:color="auto"/>
            <w:bottom w:val="none" w:sz="0" w:space="0" w:color="auto"/>
            <w:right w:val="none" w:sz="0" w:space="0" w:color="auto"/>
          </w:divBdr>
        </w:div>
        <w:div w:id="1817144644">
          <w:marLeft w:val="0"/>
          <w:marRight w:val="0"/>
          <w:marTop w:val="120"/>
          <w:marBottom w:val="0"/>
          <w:divBdr>
            <w:top w:val="none" w:sz="0" w:space="0" w:color="auto"/>
            <w:left w:val="none" w:sz="0" w:space="0" w:color="auto"/>
            <w:bottom w:val="none" w:sz="0" w:space="0" w:color="auto"/>
            <w:right w:val="none" w:sz="0" w:space="0" w:color="auto"/>
          </w:divBdr>
        </w:div>
        <w:div w:id="1817144661">
          <w:marLeft w:val="0"/>
          <w:marRight w:val="0"/>
          <w:marTop w:val="120"/>
          <w:marBottom w:val="0"/>
          <w:divBdr>
            <w:top w:val="none" w:sz="0" w:space="0" w:color="auto"/>
            <w:left w:val="none" w:sz="0" w:space="0" w:color="auto"/>
            <w:bottom w:val="none" w:sz="0" w:space="0" w:color="auto"/>
            <w:right w:val="none" w:sz="0" w:space="0" w:color="auto"/>
          </w:divBdr>
        </w:div>
        <w:div w:id="1817144669">
          <w:marLeft w:val="0"/>
          <w:marRight w:val="0"/>
          <w:marTop w:val="120"/>
          <w:marBottom w:val="0"/>
          <w:divBdr>
            <w:top w:val="none" w:sz="0" w:space="0" w:color="auto"/>
            <w:left w:val="none" w:sz="0" w:space="0" w:color="auto"/>
            <w:bottom w:val="none" w:sz="0" w:space="0" w:color="auto"/>
            <w:right w:val="none" w:sz="0" w:space="0" w:color="auto"/>
          </w:divBdr>
        </w:div>
        <w:div w:id="1817144685">
          <w:marLeft w:val="0"/>
          <w:marRight w:val="0"/>
          <w:marTop w:val="120"/>
          <w:marBottom w:val="0"/>
          <w:divBdr>
            <w:top w:val="none" w:sz="0" w:space="0" w:color="auto"/>
            <w:left w:val="none" w:sz="0" w:space="0" w:color="auto"/>
            <w:bottom w:val="none" w:sz="0" w:space="0" w:color="auto"/>
            <w:right w:val="none" w:sz="0" w:space="0" w:color="auto"/>
          </w:divBdr>
        </w:div>
        <w:div w:id="1817144686">
          <w:marLeft w:val="0"/>
          <w:marRight w:val="0"/>
          <w:marTop w:val="120"/>
          <w:marBottom w:val="0"/>
          <w:divBdr>
            <w:top w:val="none" w:sz="0" w:space="0" w:color="auto"/>
            <w:left w:val="none" w:sz="0" w:space="0" w:color="auto"/>
            <w:bottom w:val="none" w:sz="0" w:space="0" w:color="auto"/>
            <w:right w:val="none" w:sz="0" w:space="0" w:color="auto"/>
          </w:divBdr>
        </w:div>
        <w:div w:id="1817144691">
          <w:marLeft w:val="0"/>
          <w:marRight w:val="0"/>
          <w:marTop w:val="120"/>
          <w:marBottom w:val="0"/>
          <w:divBdr>
            <w:top w:val="none" w:sz="0" w:space="0" w:color="auto"/>
            <w:left w:val="none" w:sz="0" w:space="0" w:color="auto"/>
            <w:bottom w:val="none" w:sz="0" w:space="0" w:color="auto"/>
            <w:right w:val="none" w:sz="0" w:space="0" w:color="auto"/>
          </w:divBdr>
        </w:div>
      </w:divsChild>
    </w:div>
    <w:div w:id="1817144690">
      <w:marLeft w:val="0"/>
      <w:marRight w:val="0"/>
      <w:marTop w:val="0"/>
      <w:marBottom w:val="0"/>
      <w:divBdr>
        <w:top w:val="none" w:sz="0" w:space="0" w:color="auto"/>
        <w:left w:val="none" w:sz="0" w:space="0" w:color="auto"/>
        <w:bottom w:val="none" w:sz="0" w:space="0" w:color="auto"/>
        <w:right w:val="none" w:sz="0" w:space="0" w:color="auto"/>
      </w:divBdr>
      <w:divsChild>
        <w:div w:id="1817144601">
          <w:marLeft w:val="0"/>
          <w:marRight w:val="0"/>
          <w:marTop w:val="120"/>
          <w:marBottom w:val="0"/>
          <w:divBdr>
            <w:top w:val="none" w:sz="0" w:space="0" w:color="auto"/>
            <w:left w:val="none" w:sz="0" w:space="0" w:color="auto"/>
            <w:bottom w:val="none" w:sz="0" w:space="0" w:color="auto"/>
            <w:right w:val="none" w:sz="0" w:space="0" w:color="auto"/>
          </w:divBdr>
        </w:div>
        <w:div w:id="1817144620">
          <w:marLeft w:val="0"/>
          <w:marRight w:val="0"/>
          <w:marTop w:val="120"/>
          <w:marBottom w:val="0"/>
          <w:divBdr>
            <w:top w:val="none" w:sz="0" w:space="0" w:color="auto"/>
            <w:left w:val="none" w:sz="0" w:space="0" w:color="auto"/>
            <w:bottom w:val="none" w:sz="0" w:space="0" w:color="auto"/>
            <w:right w:val="none" w:sz="0" w:space="0" w:color="auto"/>
          </w:divBdr>
        </w:div>
        <w:div w:id="1817144623">
          <w:marLeft w:val="0"/>
          <w:marRight w:val="0"/>
          <w:marTop w:val="120"/>
          <w:marBottom w:val="0"/>
          <w:divBdr>
            <w:top w:val="none" w:sz="0" w:space="0" w:color="auto"/>
            <w:left w:val="none" w:sz="0" w:space="0" w:color="auto"/>
            <w:bottom w:val="none" w:sz="0" w:space="0" w:color="auto"/>
            <w:right w:val="none" w:sz="0" w:space="0" w:color="auto"/>
          </w:divBdr>
        </w:div>
        <w:div w:id="1817144632">
          <w:marLeft w:val="0"/>
          <w:marRight w:val="0"/>
          <w:marTop w:val="120"/>
          <w:marBottom w:val="0"/>
          <w:divBdr>
            <w:top w:val="none" w:sz="0" w:space="0" w:color="auto"/>
            <w:left w:val="none" w:sz="0" w:space="0" w:color="auto"/>
            <w:bottom w:val="none" w:sz="0" w:space="0" w:color="auto"/>
            <w:right w:val="none" w:sz="0" w:space="0" w:color="auto"/>
          </w:divBdr>
        </w:div>
        <w:div w:id="1817144640">
          <w:marLeft w:val="0"/>
          <w:marRight w:val="0"/>
          <w:marTop w:val="120"/>
          <w:marBottom w:val="0"/>
          <w:divBdr>
            <w:top w:val="none" w:sz="0" w:space="0" w:color="auto"/>
            <w:left w:val="none" w:sz="0" w:space="0" w:color="auto"/>
            <w:bottom w:val="none" w:sz="0" w:space="0" w:color="auto"/>
            <w:right w:val="none" w:sz="0" w:space="0" w:color="auto"/>
          </w:divBdr>
        </w:div>
        <w:div w:id="1817144667">
          <w:marLeft w:val="0"/>
          <w:marRight w:val="0"/>
          <w:marTop w:val="120"/>
          <w:marBottom w:val="0"/>
          <w:divBdr>
            <w:top w:val="none" w:sz="0" w:space="0" w:color="auto"/>
            <w:left w:val="none" w:sz="0" w:space="0" w:color="auto"/>
            <w:bottom w:val="none" w:sz="0" w:space="0" w:color="auto"/>
            <w:right w:val="none" w:sz="0" w:space="0" w:color="auto"/>
          </w:divBdr>
        </w:div>
        <w:div w:id="1817144688">
          <w:marLeft w:val="0"/>
          <w:marRight w:val="0"/>
          <w:marTop w:val="120"/>
          <w:marBottom w:val="0"/>
          <w:divBdr>
            <w:top w:val="none" w:sz="0" w:space="0" w:color="auto"/>
            <w:left w:val="none" w:sz="0" w:space="0" w:color="auto"/>
            <w:bottom w:val="none" w:sz="0" w:space="0" w:color="auto"/>
            <w:right w:val="none" w:sz="0" w:space="0" w:color="auto"/>
          </w:divBdr>
        </w:div>
        <w:div w:id="1817144694">
          <w:marLeft w:val="0"/>
          <w:marRight w:val="0"/>
          <w:marTop w:val="120"/>
          <w:marBottom w:val="0"/>
          <w:divBdr>
            <w:top w:val="none" w:sz="0" w:space="0" w:color="auto"/>
            <w:left w:val="none" w:sz="0" w:space="0" w:color="auto"/>
            <w:bottom w:val="none" w:sz="0" w:space="0" w:color="auto"/>
            <w:right w:val="none" w:sz="0" w:space="0" w:color="auto"/>
          </w:divBdr>
        </w:div>
        <w:div w:id="1817144695">
          <w:marLeft w:val="0"/>
          <w:marRight w:val="0"/>
          <w:marTop w:val="120"/>
          <w:marBottom w:val="0"/>
          <w:divBdr>
            <w:top w:val="none" w:sz="0" w:space="0" w:color="auto"/>
            <w:left w:val="none" w:sz="0" w:space="0" w:color="auto"/>
            <w:bottom w:val="none" w:sz="0" w:space="0" w:color="auto"/>
            <w:right w:val="none" w:sz="0" w:space="0" w:color="auto"/>
          </w:divBdr>
        </w:div>
      </w:divsChild>
    </w:div>
    <w:div w:id="1817144697">
      <w:marLeft w:val="0"/>
      <w:marRight w:val="0"/>
      <w:marTop w:val="0"/>
      <w:marBottom w:val="0"/>
      <w:divBdr>
        <w:top w:val="none" w:sz="0" w:space="0" w:color="auto"/>
        <w:left w:val="none" w:sz="0" w:space="0" w:color="auto"/>
        <w:bottom w:val="none" w:sz="0" w:space="0" w:color="auto"/>
        <w:right w:val="none" w:sz="0" w:space="0" w:color="auto"/>
      </w:divBdr>
    </w:div>
    <w:div w:id="1817144700">
      <w:marLeft w:val="0"/>
      <w:marRight w:val="0"/>
      <w:marTop w:val="0"/>
      <w:marBottom w:val="0"/>
      <w:divBdr>
        <w:top w:val="none" w:sz="0" w:space="0" w:color="auto"/>
        <w:left w:val="none" w:sz="0" w:space="0" w:color="auto"/>
        <w:bottom w:val="none" w:sz="0" w:space="0" w:color="auto"/>
        <w:right w:val="none" w:sz="0" w:space="0" w:color="auto"/>
      </w:divBdr>
      <w:divsChild>
        <w:div w:id="1817144593">
          <w:marLeft w:val="0"/>
          <w:marRight w:val="0"/>
          <w:marTop w:val="120"/>
          <w:marBottom w:val="0"/>
          <w:divBdr>
            <w:top w:val="none" w:sz="0" w:space="0" w:color="auto"/>
            <w:left w:val="none" w:sz="0" w:space="0" w:color="auto"/>
            <w:bottom w:val="none" w:sz="0" w:space="0" w:color="auto"/>
            <w:right w:val="none" w:sz="0" w:space="0" w:color="auto"/>
          </w:divBdr>
        </w:div>
        <w:div w:id="1817144597">
          <w:marLeft w:val="0"/>
          <w:marRight w:val="0"/>
          <w:marTop w:val="120"/>
          <w:marBottom w:val="0"/>
          <w:divBdr>
            <w:top w:val="none" w:sz="0" w:space="0" w:color="auto"/>
            <w:left w:val="none" w:sz="0" w:space="0" w:color="auto"/>
            <w:bottom w:val="none" w:sz="0" w:space="0" w:color="auto"/>
            <w:right w:val="none" w:sz="0" w:space="0" w:color="auto"/>
          </w:divBdr>
        </w:div>
        <w:div w:id="1817144603">
          <w:marLeft w:val="0"/>
          <w:marRight w:val="0"/>
          <w:marTop w:val="120"/>
          <w:marBottom w:val="0"/>
          <w:divBdr>
            <w:top w:val="none" w:sz="0" w:space="0" w:color="auto"/>
            <w:left w:val="none" w:sz="0" w:space="0" w:color="auto"/>
            <w:bottom w:val="none" w:sz="0" w:space="0" w:color="auto"/>
            <w:right w:val="none" w:sz="0" w:space="0" w:color="auto"/>
          </w:divBdr>
        </w:div>
        <w:div w:id="1817144621">
          <w:marLeft w:val="0"/>
          <w:marRight w:val="0"/>
          <w:marTop w:val="120"/>
          <w:marBottom w:val="0"/>
          <w:divBdr>
            <w:top w:val="none" w:sz="0" w:space="0" w:color="auto"/>
            <w:left w:val="none" w:sz="0" w:space="0" w:color="auto"/>
            <w:bottom w:val="none" w:sz="0" w:space="0" w:color="auto"/>
            <w:right w:val="none" w:sz="0" w:space="0" w:color="auto"/>
          </w:divBdr>
        </w:div>
        <w:div w:id="1817144622">
          <w:marLeft w:val="0"/>
          <w:marRight w:val="0"/>
          <w:marTop w:val="120"/>
          <w:marBottom w:val="0"/>
          <w:divBdr>
            <w:top w:val="none" w:sz="0" w:space="0" w:color="auto"/>
            <w:left w:val="none" w:sz="0" w:space="0" w:color="auto"/>
            <w:bottom w:val="none" w:sz="0" w:space="0" w:color="auto"/>
            <w:right w:val="none" w:sz="0" w:space="0" w:color="auto"/>
          </w:divBdr>
        </w:div>
        <w:div w:id="1817144629">
          <w:marLeft w:val="0"/>
          <w:marRight w:val="0"/>
          <w:marTop w:val="120"/>
          <w:marBottom w:val="0"/>
          <w:divBdr>
            <w:top w:val="none" w:sz="0" w:space="0" w:color="auto"/>
            <w:left w:val="none" w:sz="0" w:space="0" w:color="auto"/>
            <w:bottom w:val="none" w:sz="0" w:space="0" w:color="auto"/>
            <w:right w:val="none" w:sz="0" w:space="0" w:color="auto"/>
          </w:divBdr>
        </w:div>
        <w:div w:id="1817144635">
          <w:marLeft w:val="0"/>
          <w:marRight w:val="0"/>
          <w:marTop w:val="120"/>
          <w:marBottom w:val="0"/>
          <w:divBdr>
            <w:top w:val="none" w:sz="0" w:space="0" w:color="auto"/>
            <w:left w:val="none" w:sz="0" w:space="0" w:color="auto"/>
            <w:bottom w:val="none" w:sz="0" w:space="0" w:color="auto"/>
            <w:right w:val="none" w:sz="0" w:space="0" w:color="auto"/>
          </w:divBdr>
        </w:div>
        <w:div w:id="1817144638">
          <w:marLeft w:val="0"/>
          <w:marRight w:val="0"/>
          <w:marTop w:val="120"/>
          <w:marBottom w:val="0"/>
          <w:divBdr>
            <w:top w:val="none" w:sz="0" w:space="0" w:color="auto"/>
            <w:left w:val="none" w:sz="0" w:space="0" w:color="auto"/>
            <w:bottom w:val="none" w:sz="0" w:space="0" w:color="auto"/>
            <w:right w:val="none" w:sz="0" w:space="0" w:color="auto"/>
          </w:divBdr>
        </w:div>
        <w:div w:id="1817144647">
          <w:marLeft w:val="0"/>
          <w:marRight w:val="0"/>
          <w:marTop w:val="120"/>
          <w:marBottom w:val="0"/>
          <w:divBdr>
            <w:top w:val="none" w:sz="0" w:space="0" w:color="auto"/>
            <w:left w:val="none" w:sz="0" w:space="0" w:color="auto"/>
            <w:bottom w:val="none" w:sz="0" w:space="0" w:color="auto"/>
            <w:right w:val="none" w:sz="0" w:space="0" w:color="auto"/>
          </w:divBdr>
        </w:div>
        <w:div w:id="1817144654">
          <w:marLeft w:val="0"/>
          <w:marRight w:val="0"/>
          <w:marTop w:val="120"/>
          <w:marBottom w:val="0"/>
          <w:divBdr>
            <w:top w:val="none" w:sz="0" w:space="0" w:color="auto"/>
            <w:left w:val="none" w:sz="0" w:space="0" w:color="auto"/>
            <w:bottom w:val="none" w:sz="0" w:space="0" w:color="auto"/>
            <w:right w:val="none" w:sz="0" w:space="0" w:color="auto"/>
          </w:divBdr>
        </w:div>
        <w:div w:id="1817144659">
          <w:marLeft w:val="0"/>
          <w:marRight w:val="0"/>
          <w:marTop w:val="120"/>
          <w:marBottom w:val="0"/>
          <w:divBdr>
            <w:top w:val="none" w:sz="0" w:space="0" w:color="auto"/>
            <w:left w:val="none" w:sz="0" w:space="0" w:color="auto"/>
            <w:bottom w:val="none" w:sz="0" w:space="0" w:color="auto"/>
            <w:right w:val="none" w:sz="0" w:space="0" w:color="auto"/>
          </w:divBdr>
        </w:div>
        <w:div w:id="1817144665">
          <w:marLeft w:val="0"/>
          <w:marRight w:val="0"/>
          <w:marTop w:val="120"/>
          <w:marBottom w:val="0"/>
          <w:divBdr>
            <w:top w:val="none" w:sz="0" w:space="0" w:color="auto"/>
            <w:left w:val="none" w:sz="0" w:space="0" w:color="auto"/>
            <w:bottom w:val="none" w:sz="0" w:space="0" w:color="auto"/>
            <w:right w:val="none" w:sz="0" w:space="0" w:color="auto"/>
          </w:divBdr>
        </w:div>
        <w:div w:id="1817144671">
          <w:marLeft w:val="0"/>
          <w:marRight w:val="0"/>
          <w:marTop w:val="120"/>
          <w:marBottom w:val="0"/>
          <w:divBdr>
            <w:top w:val="none" w:sz="0" w:space="0" w:color="auto"/>
            <w:left w:val="none" w:sz="0" w:space="0" w:color="auto"/>
            <w:bottom w:val="none" w:sz="0" w:space="0" w:color="auto"/>
            <w:right w:val="none" w:sz="0" w:space="0" w:color="auto"/>
          </w:divBdr>
        </w:div>
        <w:div w:id="1817144692">
          <w:marLeft w:val="0"/>
          <w:marRight w:val="0"/>
          <w:marTop w:val="120"/>
          <w:marBottom w:val="0"/>
          <w:divBdr>
            <w:top w:val="none" w:sz="0" w:space="0" w:color="auto"/>
            <w:left w:val="none" w:sz="0" w:space="0" w:color="auto"/>
            <w:bottom w:val="none" w:sz="0" w:space="0" w:color="auto"/>
            <w:right w:val="none" w:sz="0" w:space="0" w:color="auto"/>
          </w:divBdr>
        </w:div>
        <w:div w:id="1817144699">
          <w:marLeft w:val="0"/>
          <w:marRight w:val="0"/>
          <w:marTop w:val="120"/>
          <w:marBottom w:val="0"/>
          <w:divBdr>
            <w:top w:val="none" w:sz="0" w:space="0" w:color="auto"/>
            <w:left w:val="none" w:sz="0" w:space="0" w:color="auto"/>
            <w:bottom w:val="none" w:sz="0" w:space="0" w:color="auto"/>
            <w:right w:val="none" w:sz="0" w:space="0" w:color="auto"/>
          </w:divBdr>
        </w:div>
      </w:divsChild>
    </w:div>
    <w:div w:id="1817144702">
      <w:marLeft w:val="0"/>
      <w:marRight w:val="0"/>
      <w:marTop w:val="0"/>
      <w:marBottom w:val="0"/>
      <w:divBdr>
        <w:top w:val="none" w:sz="0" w:space="0" w:color="auto"/>
        <w:left w:val="none" w:sz="0" w:space="0" w:color="auto"/>
        <w:bottom w:val="none" w:sz="0" w:space="0" w:color="auto"/>
        <w:right w:val="none" w:sz="0" w:space="0" w:color="auto"/>
      </w:divBdr>
    </w:div>
    <w:div w:id="1817144703">
      <w:marLeft w:val="0"/>
      <w:marRight w:val="0"/>
      <w:marTop w:val="0"/>
      <w:marBottom w:val="0"/>
      <w:divBdr>
        <w:top w:val="none" w:sz="0" w:space="0" w:color="auto"/>
        <w:left w:val="none" w:sz="0" w:space="0" w:color="auto"/>
        <w:bottom w:val="none" w:sz="0" w:space="0" w:color="auto"/>
        <w:right w:val="none" w:sz="0" w:space="0" w:color="auto"/>
      </w:divBdr>
    </w:div>
    <w:div w:id="18171447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mo.garant.ru/document?id=10064072&amp;sub=0" TargetMode="External"/><Relationship Id="rId13" Type="http://schemas.openxmlformats.org/officeDocument/2006/relationships/hyperlink" Target="file:///E:\&#1040;&#1091;&#1082;&#1094;&#1080;&#1086;&#1085;%20&#1050;&#1086;&#1085;&#1089;&#1072;&#1083;&#1090;&#1080;&#1085;&#1075;\&#1050;&#1051;&#1048;&#1045;&#1053;&#1058;&#1067;\&#1052;&#1086;&#1089;&#1092;&#1080;&#1083;&#1100;&#1084;\&#1055;&#1086;&#1047;\&#1055;&#1086;&#1047;%20(&#1084;&#1072;&#1081;%202021)\&#1055;&#1086;&#1083;&#1086;&#1078;&#1077;&#1085;&#1080;&#1077;%20&#1060;&#1043;&#1059;&#1055;%20&#1050;&#1080;&#1085;&#1086;&#1082;&#1086;&#1085;&#1094;&#1077;&#1088;&#1085;%20&#1052;&#1086;&#1089;&#1092;&#1080;&#1083;&#1100;&#1084;%20(&#1084;&#1072;&#1081;%202021).docx" TargetMode="External"/><Relationship Id="rId3" Type="http://schemas.openxmlformats.org/officeDocument/2006/relationships/settings" Target="settings.xml"/><Relationship Id="rId7" Type="http://schemas.openxmlformats.org/officeDocument/2006/relationships/hyperlink" Target="mailto:mpkbu@inbox.ru" TargetMode="External"/><Relationship Id="rId12" Type="http://schemas.openxmlformats.org/officeDocument/2006/relationships/hyperlink" Target="file:///E:\&#1040;&#1091;&#1082;&#1094;&#1080;&#1086;&#1085;%20&#1050;&#1086;&#1085;&#1089;&#1072;&#1083;&#1090;&#1080;&#1085;&#1075;\&#1050;&#1051;&#1048;&#1045;&#1053;&#1058;&#1067;\&#1052;&#1086;&#1089;&#1092;&#1080;&#1083;&#1100;&#1084;\&#1055;&#1086;&#1047;\&#1055;&#1086;&#1047;%20(&#1084;&#1072;&#1081;%202021)\&#1055;&#1086;&#1083;&#1086;&#1078;&#1077;&#1085;&#1080;&#1077;%20&#1060;&#1043;&#1059;&#1055;%20&#1050;&#1080;&#1085;&#1086;&#1082;&#1086;&#1085;&#1094;&#1077;&#1088;&#1085;%20&#1052;&#1086;&#1089;&#1092;&#1080;&#1083;&#1100;&#1084;%20(&#1084;&#1072;&#1081;%20202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demo.garant.ru/document?id=12088083&amp;sub=30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33210</Words>
  <Characters>189297</Characters>
  <Application>Microsoft Office Word</Application>
  <DocSecurity>4</DocSecurity>
  <Lines>1577</Lines>
  <Paragraphs>444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222063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dc:creator>
  <cp:lastModifiedBy>Tiholaz</cp:lastModifiedBy>
  <cp:revision>2</cp:revision>
  <cp:lastPrinted>2021-07-14T02:26:00Z</cp:lastPrinted>
  <dcterms:created xsi:type="dcterms:W3CDTF">2025-01-13T07:44:00Z</dcterms:created>
  <dcterms:modified xsi:type="dcterms:W3CDTF">2025-01-13T07:44:00Z</dcterms:modified>
</cp:coreProperties>
</file>